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7CEF6F33"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03799B">
        <w:rPr>
          <w:rFonts w:ascii="GHEA Grapalat" w:hAnsi="GHEA Grapalat"/>
          <w:i w:val="0"/>
          <w:color w:val="000000" w:themeColor="text1"/>
          <w:sz w:val="22"/>
          <w:szCs w:val="22"/>
        </w:rPr>
        <w:t>16</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766A0E">
        <w:rPr>
          <w:rFonts w:ascii="GHEA Grapalat" w:hAnsi="GHEA Grapalat"/>
          <w:i w:val="0"/>
          <w:color w:val="000000" w:themeColor="text1"/>
          <w:sz w:val="22"/>
          <w:szCs w:val="22"/>
        </w:rPr>
        <w:t>февраля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3E4846" w:rsidRPr="000A0679">
        <w:rPr>
          <w:rFonts w:ascii="GHEA Grapalat" w:hAnsi="GHEA Grapalat"/>
          <w:i w:val="0"/>
          <w:color w:val="000000" w:themeColor="text1"/>
          <w:sz w:val="22"/>
          <w:szCs w:val="22"/>
        </w:rPr>
        <w:t>6</w:t>
      </w:r>
      <w:r w:rsidRPr="00003FAD">
        <w:rPr>
          <w:rFonts w:ascii="GHEA Grapalat" w:hAnsi="GHEA Grapalat"/>
          <w:i w:val="0"/>
          <w:color w:val="000000" w:themeColor="text1"/>
          <w:sz w:val="22"/>
          <w:szCs w:val="22"/>
        </w:rPr>
        <w:t xml:space="preserve"> года</w:t>
      </w:r>
    </w:p>
    <w:p w14:paraId="050B0B01" w14:textId="74BF4FA2"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03799B">
        <w:rPr>
          <w:rFonts w:ascii="GHEA Grapalat" w:hAnsi="GHEA Grapalat"/>
          <w:b/>
          <w:iCs/>
          <w:lang w:val="hy-AM"/>
        </w:rPr>
        <w:t>ԵՔ-ԳՀԾՁԲ-26/55</w:t>
      </w:r>
    </w:p>
    <w:p w14:paraId="13B1CB0E" w14:textId="77777777" w:rsidR="005A6FA7" w:rsidRDefault="005A6FA7" w:rsidP="005A6FA7">
      <w:pPr>
        <w:pStyle w:val="BodyTextIndent"/>
        <w:widowControl w:val="0"/>
        <w:spacing w:after="160" w:line="240" w:lineRule="auto"/>
        <w:rPr>
          <w:rFonts w:ascii="GHEA Grapalat" w:hAnsi="GHEA Grapalat"/>
          <w:b/>
          <w:color w:val="000000" w:themeColor="text1"/>
        </w:rPr>
      </w:pPr>
    </w:p>
    <w:p w14:paraId="248719A7" w14:textId="77777777" w:rsidR="00766A0E" w:rsidRPr="00003FAD" w:rsidRDefault="00766A0E"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405B52A3"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D249D"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i w:val="0"/>
          <w:color w:val="000000" w:themeColor="text1"/>
          <w:spacing w:val="6"/>
          <w:sz w:val="24"/>
          <w:szCs w:val="24"/>
        </w:rPr>
        <w:t>Шенгавит</w:t>
      </w:r>
      <w:r w:rsidR="009D249D" w:rsidRPr="00376A2E">
        <w:rPr>
          <w:rFonts w:ascii="GHEA Grapalat" w:hAnsi="GHEA Grapalat"/>
          <w:b/>
          <w:i w:val="0"/>
          <w:color w:val="000000" w:themeColor="text1"/>
          <w:spacing w:val="6"/>
          <w:sz w:val="24"/>
          <w:szCs w:val="24"/>
        </w:rPr>
        <w:t xml:space="preserve"> города Еревана</w:t>
      </w:r>
      <w:r w:rsidR="005D0147"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61FCD525"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533B34">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03799B">
        <w:rPr>
          <w:rFonts w:ascii="GHEA Grapalat" w:hAnsi="GHEA Grapalat"/>
          <w:b/>
          <w:i w:val="0"/>
          <w:color w:val="FF0000"/>
          <w:sz w:val="22"/>
          <w:szCs w:val="22"/>
        </w:rPr>
        <w:t>25</w:t>
      </w:r>
      <w:r w:rsidR="00533B34">
        <w:rPr>
          <w:rFonts w:ascii="GHEA Grapalat" w:hAnsi="GHEA Grapalat"/>
          <w:b/>
          <w:i w:val="0"/>
          <w:color w:val="FF0000"/>
          <w:sz w:val="22"/>
          <w:szCs w:val="22"/>
          <w:lang w:val="hy-AM"/>
        </w:rPr>
        <w:t>.02.206</w:t>
      </w:r>
      <w:r w:rsidR="00E46378">
        <w:rPr>
          <w:rFonts w:ascii="GHEA Grapalat" w:hAnsi="GHEA Grapalat"/>
          <w:b/>
          <w:i w:val="0"/>
          <w:color w:val="FF0000"/>
          <w:sz w:val="22"/>
          <w:szCs w:val="22"/>
          <w:lang w:val="hy-AM"/>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23F4438B" w14:textId="48FF97D1" w:rsidR="00533B34" w:rsidRPr="009461CA" w:rsidRDefault="00544CFD" w:rsidP="00533B34">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533B34">
        <w:rPr>
          <w:rFonts w:ascii="GHEA Grapalat" w:hAnsi="GHEA Grapalat"/>
          <w:b/>
          <w:i w:val="0"/>
          <w:color w:val="FF0000"/>
          <w:sz w:val="22"/>
          <w:szCs w:val="22"/>
        </w:rPr>
        <w:t>10:00</w:t>
      </w:r>
      <w:r w:rsidR="00533B34" w:rsidRPr="009461CA">
        <w:rPr>
          <w:rFonts w:ascii="GHEA Grapalat" w:hAnsi="GHEA Grapalat"/>
          <w:b/>
          <w:i w:val="0"/>
          <w:color w:val="FF0000"/>
          <w:sz w:val="22"/>
          <w:szCs w:val="22"/>
        </w:rPr>
        <w:t xml:space="preserve"> часов, </w:t>
      </w:r>
      <w:r w:rsidR="0003799B">
        <w:rPr>
          <w:rFonts w:ascii="GHEA Grapalat" w:hAnsi="GHEA Grapalat"/>
          <w:b/>
          <w:i w:val="0"/>
          <w:color w:val="FF0000"/>
          <w:sz w:val="22"/>
          <w:szCs w:val="22"/>
        </w:rPr>
        <w:t>25</w:t>
      </w:r>
      <w:r w:rsidR="00533B34">
        <w:rPr>
          <w:rFonts w:ascii="GHEA Grapalat" w:hAnsi="GHEA Grapalat"/>
          <w:b/>
          <w:i w:val="0"/>
          <w:color w:val="FF0000"/>
          <w:sz w:val="22"/>
          <w:szCs w:val="22"/>
          <w:lang w:val="hy-AM"/>
        </w:rPr>
        <w:t xml:space="preserve">.02.206 </w:t>
      </w:r>
      <w:r w:rsidR="00533B34" w:rsidRPr="009461CA">
        <w:rPr>
          <w:rFonts w:ascii="GHEA Grapalat" w:hAnsi="GHEA Grapalat"/>
          <w:b/>
          <w:i w:val="0"/>
          <w:color w:val="FF0000"/>
          <w:sz w:val="22"/>
          <w:szCs w:val="22"/>
        </w:rPr>
        <w:t>года</w:t>
      </w:r>
      <w:r w:rsidR="00533B34" w:rsidRPr="009461CA">
        <w:rPr>
          <w:rFonts w:ascii="GHEA Grapalat" w:hAnsi="GHEA Grapalat"/>
          <w:i w:val="0"/>
          <w:color w:val="FF0000"/>
          <w:sz w:val="24"/>
          <w:szCs w:val="24"/>
        </w:rPr>
        <w:t>.</w:t>
      </w:r>
    </w:p>
    <w:p w14:paraId="0D1F2758" w14:textId="6CCFFD51"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11B3C76A"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i/>
          <w:color w:val="000000" w:themeColor="text1"/>
          <w:spacing w:val="6"/>
        </w:rPr>
        <w:t>Шенгавит</w:t>
      </w:r>
      <w:r w:rsidR="0003799B" w:rsidRPr="00376A2E">
        <w:rPr>
          <w:rFonts w:ascii="GHEA Grapalat" w:hAnsi="GHEA Grapalat"/>
          <w:b/>
          <w:color w:val="000000" w:themeColor="text1"/>
          <w:spacing w:val="6"/>
        </w:rPr>
        <w:t xml:space="preserve"> </w:t>
      </w:r>
      <w:r w:rsidR="009D249D" w:rsidRPr="00376A2E">
        <w:rPr>
          <w:rFonts w:ascii="GHEA Grapalat" w:hAnsi="GHEA Grapalat"/>
          <w:b/>
          <w:color w:val="000000" w:themeColor="text1"/>
          <w:spacing w:val="6"/>
        </w:rPr>
        <w:t>города Еревана</w:t>
      </w:r>
      <w:r w:rsidR="005D0147" w:rsidRPr="00376A2E">
        <w:rPr>
          <w:rFonts w:ascii="GHEA Grapalat" w:hAnsi="GHEA Grapalat"/>
          <w:b/>
          <w:color w:val="000000" w:themeColor="text1"/>
          <w:spacing w:val="6"/>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3866081"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i/>
          <w:color w:val="000000" w:themeColor="text1"/>
          <w:spacing w:val="6"/>
        </w:rPr>
        <w:t>Шенгавит</w:t>
      </w:r>
      <w:r w:rsidR="0003799B" w:rsidRPr="00376A2E">
        <w:rPr>
          <w:rFonts w:ascii="GHEA Grapalat" w:hAnsi="GHEA Grapalat"/>
          <w:b/>
          <w:color w:val="000000" w:themeColor="text1"/>
          <w:spacing w:val="6"/>
        </w:rPr>
        <w:t xml:space="preserve"> </w:t>
      </w:r>
      <w:r w:rsidR="009D249D" w:rsidRPr="00376A2E">
        <w:rPr>
          <w:rFonts w:ascii="GHEA Grapalat" w:hAnsi="GHEA Grapalat"/>
          <w:b/>
          <w:color w:val="000000" w:themeColor="text1"/>
          <w:spacing w:val="6"/>
        </w:rPr>
        <w:t>города Еревана</w:t>
      </w:r>
      <w:r w:rsidR="009D249D"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857A8FE"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03799B">
        <w:rPr>
          <w:rFonts w:ascii="GHEA Grapalat" w:hAnsi="GHEA Grapalat"/>
          <w:b/>
          <w:iCs/>
          <w:lang w:val="hy-AM"/>
        </w:rPr>
        <w:t>ԵՔ-ԳՀԾՁԲ-26/55</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4CD193E1"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i/>
          <w:color w:val="000000" w:themeColor="text1"/>
          <w:spacing w:val="6"/>
        </w:rPr>
        <w:t>Шенгавит</w:t>
      </w:r>
      <w:r w:rsidR="0003799B" w:rsidRPr="00376A2E">
        <w:rPr>
          <w:rFonts w:ascii="GHEA Grapalat" w:hAnsi="GHEA Grapalat"/>
          <w:b/>
          <w:color w:val="000000" w:themeColor="text1"/>
          <w:spacing w:val="6"/>
        </w:rPr>
        <w:t xml:space="preserve"> </w:t>
      </w:r>
      <w:r w:rsidR="009D249D" w:rsidRPr="00376A2E">
        <w:rPr>
          <w:rFonts w:ascii="GHEA Grapalat" w:hAnsi="GHEA Grapalat"/>
          <w:b/>
          <w:color w:val="000000" w:themeColor="text1"/>
          <w:spacing w:val="6"/>
        </w:rPr>
        <w:t>города Еревана</w:t>
      </w:r>
      <w:r w:rsidR="009D249D" w:rsidRPr="00003FAD">
        <w:rPr>
          <w:rFonts w:ascii="GHEA Grapalat" w:hAnsi="GHEA Grapalat"/>
          <w:color w:val="000000" w:themeColor="text1"/>
          <w:sz w:val="22"/>
          <w:szCs w:val="22"/>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03799B">
        <w:rPr>
          <w:rFonts w:ascii="GHEA Grapalat" w:hAnsi="GHEA Grapalat"/>
          <w:color w:val="000000" w:themeColor="text1"/>
        </w:rPr>
        <w:t>2</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1B5CD452" w:rsidR="00B453F7" w:rsidRPr="00766A0E" w:rsidRDefault="005D0147"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 xml:space="preserve">До </w:t>
            </w:r>
            <w:r w:rsidR="0003799B">
              <w:rPr>
                <w:rFonts w:ascii="GHEA Grapalat" w:hAnsi="GHEA Grapalat"/>
              </w:rPr>
              <w:t>10</w:t>
            </w:r>
            <w:r w:rsidR="00766A0E">
              <w:rPr>
                <w:rFonts w:ascii="GHEA Grapalat" w:hAnsi="GHEA Grapalat"/>
              </w:rPr>
              <w:t>00000</w:t>
            </w:r>
          </w:p>
        </w:tc>
        <w:tc>
          <w:tcPr>
            <w:tcW w:w="4112" w:type="dxa"/>
          </w:tcPr>
          <w:p w14:paraId="27C21596" w14:textId="10A978C6" w:rsidR="00B453F7" w:rsidRPr="00C12854" w:rsidRDefault="009D249D"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76A2E">
              <w:rPr>
                <w:rFonts w:ascii="GHEA Grapalat" w:hAnsi="GHEA Grapalat"/>
                <w:b/>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i/>
                <w:color w:val="000000" w:themeColor="text1"/>
                <w:spacing w:val="6"/>
                <w:sz w:val="24"/>
                <w:szCs w:val="24"/>
              </w:rPr>
              <w:t>Шенгавит</w:t>
            </w:r>
            <w:r w:rsidR="0003799B" w:rsidRPr="00376A2E">
              <w:rPr>
                <w:rFonts w:ascii="GHEA Grapalat" w:hAnsi="GHEA Grapalat"/>
                <w:b/>
                <w:color w:val="000000" w:themeColor="text1"/>
                <w:spacing w:val="6"/>
                <w:sz w:val="24"/>
                <w:szCs w:val="24"/>
              </w:rPr>
              <w:t xml:space="preserve"> </w:t>
            </w:r>
            <w:r w:rsidRPr="00376A2E">
              <w:rPr>
                <w:rFonts w:ascii="GHEA Grapalat" w:hAnsi="GHEA Grapalat"/>
                <w:b/>
                <w:color w:val="000000" w:themeColor="text1"/>
                <w:spacing w:val="6"/>
                <w:sz w:val="24"/>
                <w:szCs w:val="24"/>
              </w:rPr>
              <w:t>города Еревана</w:t>
            </w:r>
          </w:p>
        </w:tc>
      </w:tr>
      <w:tr w:rsidR="0003799B" w:rsidRPr="00003FAD" w14:paraId="7EC1FDC3" w14:textId="77777777" w:rsidTr="00F47E60">
        <w:trPr>
          <w:jc w:val="center"/>
        </w:trPr>
        <w:tc>
          <w:tcPr>
            <w:tcW w:w="2422" w:type="dxa"/>
            <w:vAlign w:val="center"/>
          </w:tcPr>
          <w:p w14:paraId="5B2C23C6" w14:textId="6D0AF7FE" w:rsidR="0003799B" w:rsidRPr="00A83B50" w:rsidRDefault="0003799B" w:rsidP="0003799B">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2700" w:type="dxa"/>
          </w:tcPr>
          <w:p w14:paraId="476558B8" w14:textId="76057651" w:rsidR="0003799B" w:rsidRDefault="0003799B" w:rsidP="0003799B">
            <w:pPr>
              <w:pStyle w:val="BodyTextIndent2"/>
              <w:widowControl w:val="0"/>
              <w:spacing w:after="120" w:line="240" w:lineRule="auto"/>
              <w:ind w:firstLine="0"/>
              <w:jc w:val="center"/>
              <w:rPr>
                <w:rFonts w:ascii="GHEA Grapalat" w:hAnsi="GHEA Grapalat"/>
              </w:rPr>
            </w:pPr>
            <w:r>
              <w:rPr>
                <w:rFonts w:ascii="GHEA Grapalat" w:hAnsi="GHEA Grapalat"/>
              </w:rPr>
              <w:t xml:space="preserve">До </w:t>
            </w:r>
            <w:r>
              <w:rPr>
                <w:rFonts w:ascii="GHEA Grapalat" w:hAnsi="GHEA Grapalat"/>
              </w:rPr>
              <w:t>5</w:t>
            </w:r>
            <w:r>
              <w:rPr>
                <w:rFonts w:ascii="GHEA Grapalat" w:hAnsi="GHEA Grapalat"/>
              </w:rPr>
              <w:t>00000</w:t>
            </w:r>
          </w:p>
        </w:tc>
        <w:tc>
          <w:tcPr>
            <w:tcW w:w="4112" w:type="dxa"/>
          </w:tcPr>
          <w:p w14:paraId="16095301" w14:textId="6328CA82" w:rsidR="0003799B" w:rsidRPr="00376A2E" w:rsidRDefault="0003799B" w:rsidP="0003799B">
            <w:pPr>
              <w:pStyle w:val="BodyTextIndent2"/>
              <w:widowControl w:val="0"/>
              <w:spacing w:after="120" w:line="240" w:lineRule="auto"/>
              <w:ind w:firstLine="0"/>
              <w:rPr>
                <w:rFonts w:ascii="GHEA Grapalat" w:hAnsi="GHEA Grapalat"/>
                <w:b/>
                <w:color w:val="000000" w:themeColor="text1"/>
                <w:spacing w:val="6"/>
                <w:sz w:val="24"/>
                <w:szCs w:val="24"/>
              </w:rPr>
            </w:pPr>
            <w:r w:rsidRPr="00376A2E">
              <w:rPr>
                <w:rFonts w:ascii="GHEA Grapalat" w:hAnsi="GHEA Grapalat"/>
                <w:b/>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b/>
                <w:i/>
                <w:color w:val="000000" w:themeColor="text1"/>
                <w:spacing w:val="6"/>
                <w:sz w:val="24"/>
                <w:szCs w:val="24"/>
              </w:rPr>
              <w:t>Шенгавит</w:t>
            </w:r>
            <w:r w:rsidRPr="00376A2E">
              <w:rPr>
                <w:rFonts w:ascii="GHEA Grapalat" w:hAnsi="GHEA Grapalat"/>
                <w:b/>
                <w:color w:val="000000" w:themeColor="text1"/>
                <w:spacing w:val="6"/>
                <w:sz w:val="24"/>
                <w:szCs w:val="24"/>
              </w:rPr>
              <w:t xml:space="preserve">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Pr="00B741F9">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w:t>
      </w:r>
      <w:r w:rsidRPr="00B741F9">
        <w:rPr>
          <w:rFonts w:ascii="GHEA Grapalat" w:hAnsi="GHEA Grapalat"/>
        </w:rPr>
        <w:lastRenderedPageBreak/>
        <w:t xml:space="preserve">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 xml:space="preserve">они действовали или действуют согласованно, исходя из общих </w:t>
      </w:r>
      <w:r w:rsidRPr="00B741F9">
        <w:rPr>
          <w:rFonts w:ascii="GHEA Grapalat" w:hAnsi="GHEA Grapalat"/>
        </w:rPr>
        <w:lastRenderedPageBreak/>
        <w:t>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 xml:space="preserve">При этом участник в письменной форме уведомляется об основаниях непредоставления </w:t>
      </w:r>
      <w:r w:rsidRPr="00003FAD">
        <w:rPr>
          <w:rFonts w:ascii="GHEA Grapalat" w:hAnsi="GHEA Grapalat"/>
          <w:color w:val="000000" w:themeColor="text1"/>
        </w:rPr>
        <w:lastRenderedPageBreak/>
        <w:t>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6AD4F92B" w14:textId="47BB08FD" w:rsidR="00533B34" w:rsidRPr="009461CA" w:rsidRDefault="00096865" w:rsidP="00533B34">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533B34">
        <w:rPr>
          <w:rFonts w:ascii="GHEA Grapalat" w:hAnsi="GHEA Grapalat"/>
          <w:b/>
          <w:i w:val="0"/>
          <w:color w:val="FF0000"/>
          <w:sz w:val="22"/>
          <w:szCs w:val="22"/>
        </w:rPr>
        <w:t>10:00</w:t>
      </w:r>
      <w:r w:rsidR="00533B34" w:rsidRPr="009461CA">
        <w:rPr>
          <w:rFonts w:ascii="GHEA Grapalat" w:hAnsi="GHEA Grapalat"/>
          <w:b/>
          <w:i w:val="0"/>
          <w:color w:val="FF0000"/>
          <w:sz w:val="22"/>
          <w:szCs w:val="22"/>
        </w:rPr>
        <w:t xml:space="preserve"> часов, </w:t>
      </w:r>
      <w:r w:rsidR="0003799B">
        <w:rPr>
          <w:rFonts w:ascii="GHEA Grapalat" w:hAnsi="GHEA Grapalat"/>
          <w:b/>
          <w:i w:val="0"/>
          <w:color w:val="FF0000"/>
          <w:sz w:val="22"/>
          <w:szCs w:val="22"/>
        </w:rPr>
        <w:t>25</w:t>
      </w:r>
      <w:r w:rsidR="00533B34">
        <w:rPr>
          <w:rFonts w:ascii="GHEA Grapalat" w:hAnsi="GHEA Grapalat"/>
          <w:b/>
          <w:i w:val="0"/>
          <w:color w:val="FF0000"/>
          <w:sz w:val="22"/>
          <w:szCs w:val="22"/>
          <w:lang w:val="hy-AM"/>
        </w:rPr>
        <w:t xml:space="preserve">.02.206 </w:t>
      </w:r>
      <w:r w:rsidR="00533B34" w:rsidRPr="009461CA">
        <w:rPr>
          <w:rFonts w:ascii="GHEA Grapalat" w:hAnsi="GHEA Grapalat"/>
          <w:b/>
          <w:i w:val="0"/>
          <w:color w:val="FF0000"/>
          <w:sz w:val="22"/>
          <w:szCs w:val="22"/>
        </w:rPr>
        <w:t>года</w:t>
      </w:r>
      <w:r w:rsidR="00533B34" w:rsidRPr="009461CA">
        <w:rPr>
          <w:rFonts w:ascii="GHEA Grapalat" w:hAnsi="GHEA Grapalat"/>
          <w:i w:val="0"/>
          <w:color w:val="FF0000"/>
          <w:sz w:val="24"/>
          <w:szCs w:val="24"/>
        </w:rPr>
        <w:t>.</w:t>
      </w:r>
    </w:p>
    <w:p w14:paraId="4EEAC13D" w14:textId="0767E076" w:rsidR="00F47E60" w:rsidRPr="00003FAD" w:rsidRDefault="00F47E60"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lastRenderedPageBreak/>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6F7049B4" w:rsidR="00A649CC" w:rsidRPr="00533B34" w:rsidRDefault="00FD2748" w:rsidP="00533B34">
      <w:pPr>
        <w:pStyle w:val="BodyTextIndent"/>
        <w:widowControl w:val="0"/>
        <w:spacing w:after="160" w:line="240" w:lineRule="auto"/>
        <w:ind w:firstLine="567"/>
        <w:rPr>
          <w:rFonts w:ascii="GHEA Grapalat" w:hAnsi="GHEA Grapalat"/>
          <w:i w:val="0"/>
          <w:color w:val="FF0000"/>
          <w:sz w:val="24"/>
          <w:szCs w:val="24"/>
          <w:lang w:val="hy-AM"/>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533B34">
        <w:rPr>
          <w:rFonts w:ascii="GHEA Grapalat" w:hAnsi="GHEA Grapalat"/>
          <w:b/>
          <w:i w:val="0"/>
          <w:color w:val="FF0000"/>
          <w:sz w:val="22"/>
          <w:szCs w:val="22"/>
        </w:rPr>
        <w:t>10:00</w:t>
      </w:r>
      <w:r w:rsidR="00533B34" w:rsidRPr="009461CA">
        <w:rPr>
          <w:rFonts w:ascii="GHEA Grapalat" w:hAnsi="GHEA Grapalat"/>
          <w:b/>
          <w:i w:val="0"/>
          <w:color w:val="FF0000"/>
          <w:sz w:val="22"/>
          <w:szCs w:val="22"/>
        </w:rPr>
        <w:t xml:space="preserve"> часов, </w:t>
      </w:r>
      <w:r w:rsidR="0003799B">
        <w:rPr>
          <w:rFonts w:ascii="GHEA Grapalat" w:hAnsi="GHEA Grapalat"/>
          <w:b/>
          <w:i w:val="0"/>
          <w:color w:val="FF0000"/>
          <w:sz w:val="22"/>
          <w:szCs w:val="22"/>
        </w:rPr>
        <w:t>25</w:t>
      </w:r>
      <w:r w:rsidR="00533B34">
        <w:rPr>
          <w:rFonts w:ascii="GHEA Grapalat" w:hAnsi="GHEA Grapalat"/>
          <w:b/>
          <w:i w:val="0"/>
          <w:color w:val="FF0000"/>
          <w:sz w:val="22"/>
          <w:szCs w:val="22"/>
          <w:lang w:val="hy-AM"/>
        </w:rPr>
        <w:t>.02.20</w:t>
      </w:r>
      <w:r w:rsidR="00287C2E">
        <w:rPr>
          <w:rFonts w:ascii="GHEA Grapalat" w:hAnsi="GHEA Grapalat"/>
          <w:b/>
          <w:i w:val="0"/>
          <w:color w:val="FF0000"/>
          <w:sz w:val="22"/>
          <w:szCs w:val="22"/>
          <w:lang w:val="hy-AM"/>
        </w:rPr>
        <w:t>2</w:t>
      </w:r>
      <w:r w:rsidR="00533B34">
        <w:rPr>
          <w:rFonts w:ascii="GHEA Grapalat" w:hAnsi="GHEA Grapalat"/>
          <w:b/>
          <w:i w:val="0"/>
          <w:color w:val="FF0000"/>
          <w:sz w:val="22"/>
          <w:szCs w:val="22"/>
          <w:lang w:val="hy-AM"/>
        </w:rPr>
        <w:t xml:space="preserve">6 </w:t>
      </w:r>
      <w:r w:rsidR="00533B34" w:rsidRPr="009461CA">
        <w:rPr>
          <w:rFonts w:ascii="GHEA Grapalat" w:hAnsi="GHEA Grapalat"/>
          <w:b/>
          <w:i w:val="0"/>
          <w:color w:val="FF0000"/>
          <w:sz w:val="22"/>
          <w:szCs w:val="22"/>
        </w:rPr>
        <w:t>года</w:t>
      </w:r>
      <w:r w:rsidR="00533B34" w:rsidRPr="009461CA">
        <w:rPr>
          <w:rFonts w:ascii="GHEA Grapalat" w:hAnsi="GHEA Grapalat"/>
          <w:i w:val="0"/>
          <w:color w:val="FF0000"/>
          <w:sz w:val="24"/>
          <w:szCs w:val="24"/>
        </w:rPr>
        <w:t>.</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w:t>
      </w:r>
      <w:r w:rsidRPr="00003FAD">
        <w:rPr>
          <w:rFonts w:ascii="GHEA Grapalat" w:hAnsi="GHEA Grapalat"/>
          <w:color w:val="000000" w:themeColor="text1"/>
          <w:sz w:val="24"/>
          <w:szCs w:val="24"/>
        </w:rPr>
        <w:lastRenderedPageBreak/>
        <w:t xml:space="preserve">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w:t>
      </w:r>
      <w:r w:rsidRPr="00003FAD">
        <w:rPr>
          <w:rFonts w:ascii="GHEA Grapalat" w:hAnsi="GHEA Grapalat"/>
          <w:color w:val="000000" w:themeColor="text1"/>
          <w:sz w:val="24"/>
          <w:szCs w:val="24"/>
        </w:rPr>
        <w:lastRenderedPageBreak/>
        <w:t xml:space="preserve">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003FAD">
        <w:rPr>
          <w:rFonts w:ascii="GHEA Grapalat" w:hAnsi="GHEA Grapalat"/>
          <w:color w:val="000000" w:themeColor="text1"/>
        </w:rPr>
        <w:lastRenderedPageBreak/>
        <w:t>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w:t>
      </w:r>
      <w:r w:rsidRPr="00B741F9">
        <w:rPr>
          <w:rFonts w:ascii="GHEA Grapalat" w:hAnsi="GHEA Grapalat"/>
          <w:sz w:val="24"/>
          <w:szCs w:val="24"/>
        </w:rPr>
        <w:lastRenderedPageBreak/>
        <w:t xml:space="preserve">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w:t>
      </w:r>
      <w:r w:rsidRPr="00B741F9">
        <w:rPr>
          <w:rFonts w:ascii="GHEA Grapalat" w:hAnsi="GHEA Grapalat"/>
        </w:rPr>
        <w:lastRenderedPageBreak/>
        <w:t>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w:t>
      </w:r>
      <w:r w:rsidR="00D80959" w:rsidRPr="00003FAD">
        <w:rPr>
          <w:rFonts w:ascii="GHEA Grapalat" w:hAnsi="GHEA Grapalat"/>
          <w:color w:val="000000" w:themeColor="text1"/>
        </w:rPr>
        <w:lastRenderedPageBreak/>
        <w:t xml:space="preserve">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 xml:space="preserve">«900008000698» открытый в </w:t>
      </w:r>
      <w:r w:rsidRPr="00003FAD">
        <w:rPr>
          <w:rFonts w:ascii="GHEA Grapalat" w:hAnsi="GHEA Grapalat" w:cs="Sylfaen"/>
          <w:color w:val="000000" w:themeColor="text1"/>
        </w:rPr>
        <w:lastRenderedPageBreak/>
        <w:t>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w:t>
      </w:r>
      <w:r w:rsidR="0076763C" w:rsidRPr="00003FAD">
        <w:rPr>
          <w:rFonts w:ascii="GHEA Grapalat" w:hAnsi="GHEA Grapalat"/>
          <w:color w:val="000000" w:themeColor="text1"/>
        </w:rPr>
        <w:lastRenderedPageBreak/>
        <w:t>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003FAD">
        <w:rPr>
          <w:rFonts w:ascii="GHEA Grapalat" w:hAnsi="GHEA Grapalat"/>
          <w:color w:val="000000" w:themeColor="text1"/>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заявке прилагаются предусмотренные настоящим приглашением </w:t>
      </w:r>
      <w:r w:rsidRPr="00003FAD">
        <w:rPr>
          <w:rFonts w:ascii="GHEA Grapalat" w:hAnsi="GHEA Grapalat"/>
          <w:color w:val="000000" w:themeColor="text1"/>
        </w:rPr>
        <w:lastRenderedPageBreak/>
        <w:t>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6A435062"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03799B">
        <w:rPr>
          <w:rFonts w:ascii="GHEA Grapalat" w:hAnsi="GHEA Grapalat"/>
          <w:b/>
          <w:color w:val="000000" w:themeColor="text1"/>
          <w:sz w:val="22"/>
          <w:szCs w:val="22"/>
          <w:lang w:val="hy-AM"/>
        </w:rPr>
        <w:t>ԵՔ-ԳՀԾՁԲ-26/55</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5CB46655"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03799B">
        <w:rPr>
          <w:rFonts w:ascii="GHEA Grapalat" w:hAnsi="GHEA Grapalat"/>
          <w:b/>
          <w:color w:val="000000" w:themeColor="text1"/>
          <w:sz w:val="22"/>
          <w:szCs w:val="22"/>
          <w:lang w:val="hy-AM"/>
        </w:rPr>
        <w:t>ԵՔ-ԳՀԾՁԲ-26/55</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3D7CAEF"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3B3187D"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83B0487"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F7E656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1EF8E071"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0B7D85D0" w:rsidR="00C64EE1" w:rsidRPr="009A3A1B" w:rsidRDefault="009D249D" w:rsidP="00C64EE1">
            <w:pPr>
              <w:widowControl w:val="0"/>
              <w:rPr>
                <w:rFonts w:ascii="GHEA Grapalat" w:hAnsi="GHEA Grapalat"/>
                <w:color w:val="000000" w:themeColor="text1"/>
                <w:sz w:val="16"/>
                <w:szCs w:val="16"/>
              </w:rPr>
            </w:pPr>
            <w:r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color w:val="000000" w:themeColor="text1"/>
                <w:spacing w:val="6"/>
              </w:rPr>
              <w:t>Шенгавит</w:t>
            </w:r>
            <w:r w:rsidRPr="00376A2E">
              <w:rPr>
                <w:rFonts w:ascii="GHEA Grapalat" w:hAnsi="GHEA Grapalat"/>
                <w:b/>
                <w:color w:val="000000" w:themeColor="text1"/>
                <w:spacing w:val="6"/>
              </w:rPr>
              <w:t xml:space="preserve"> города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r w:rsidR="0003799B" w:rsidRPr="00003FAD" w14:paraId="490FBFDA"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03FF769E" w14:textId="43D62253" w:rsidR="0003799B" w:rsidRPr="0003799B" w:rsidRDefault="0003799B" w:rsidP="0003799B">
            <w:pPr>
              <w:jc w:val="center"/>
              <w:rPr>
                <w:rFonts w:ascii="GHEA Grapalat" w:hAnsi="GHEA Grapalat" w:cs="Arial"/>
                <w:b/>
                <w:bCs/>
                <w:sz w:val="16"/>
                <w:szCs w:val="16"/>
              </w:rPr>
            </w:pPr>
            <w:r>
              <w:rPr>
                <w:rFonts w:ascii="GHEA Grapalat" w:hAnsi="GHEA Grapalat" w:cs="Arial"/>
                <w:b/>
                <w:bCs/>
                <w:sz w:val="16"/>
                <w:szCs w:val="16"/>
              </w:rPr>
              <w:t>2</w:t>
            </w:r>
          </w:p>
          <w:p w14:paraId="1CA17CEB" w14:textId="7A764F5B" w:rsidR="0003799B" w:rsidRPr="00187843" w:rsidRDefault="0003799B" w:rsidP="0003799B">
            <w:pPr>
              <w:jc w:val="center"/>
              <w:rPr>
                <w:rFonts w:ascii="GHEA Grapalat" w:hAnsi="GHEA Grapalat" w:cs="Arial"/>
                <w:b/>
                <w:bCs/>
                <w:sz w:val="16"/>
                <w:szCs w:val="16"/>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7A41FD5D" w14:textId="32F86038" w:rsidR="0003799B" w:rsidRPr="00376A2E" w:rsidRDefault="0003799B" w:rsidP="0003799B">
            <w:pPr>
              <w:widowControl w:val="0"/>
              <w:rPr>
                <w:rFonts w:ascii="GHEA Grapalat" w:hAnsi="GHEA Grapalat"/>
                <w:b/>
                <w:color w:val="000000" w:themeColor="text1"/>
                <w:spacing w:val="6"/>
              </w:rPr>
            </w:pPr>
            <w:r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b/>
                <w:color w:val="000000" w:themeColor="text1"/>
                <w:spacing w:val="6"/>
              </w:rPr>
              <w:t>Шенгавит</w:t>
            </w:r>
            <w:r w:rsidRPr="00376A2E">
              <w:rPr>
                <w:rFonts w:ascii="GHEA Grapalat" w:hAnsi="GHEA Grapalat"/>
                <w:b/>
                <w:color w:val="000000" w:themeColor="text1"/>
                <w:spacing w:val="6"/>
              </w:rPr>
              <w:t xml:space="preserve"> </w:t>
            </w:r>
            <w:r w:rsidRPr="00376A2E">
              <w:rPr>
                <w:rFonts w:ascii="GHEA Grapalat" w:hAnsi="GHEA Grapalat"/>
                <w:b/>
                <w:color w:val="000000" w:themeColor="text1"/>
                <w:spacing w:val="6"/>
              </w:rPr>
              <w:t>города Еревана</w:t>
            </w:r>
          </w:p>
        </w:tc>
        <w:tc>
          <w:tcPr>
            <w:tcW w:w="1701" w:type="dxa"/>
            <w:tcBorders>
              <w:top w:val="single" w:sz="4" w:space="0" w:color="auto"/>
              <w:left w:val="single" w:sz="4" w:space="0" w:color="auto"/>
              <w:bottom w:val="single" w:sz="4" w:space="0" w:color="auto"/>
              <w:right w:val="single" w:sz="4" w:space="0" w:color="auto"/>
            </w:tcBorders>
          </w:tcPr>
          <w:p w14:paraId="50A1C940" w14:textId="77777777" w:rsidR="0003799B" w:rsidRPr="00003FAD" w:rsidRDefault="0003799B" w:rsidP="0003799B">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9B28ED0" w14:textId="77777777" w:rsidR="0003799B" w:rsidRPr="00003FAD" w:rsidRDefault="0003799B" w:rsidP="0003799B">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021DB75B" w14:textId="77777777" w:rsidR="0003799B" w:rsidRPr="00003FAD" w:rsidRDefault="0003799B" w:rsidP="0003799B">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lastRenderedPageBreak/>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9F24422"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7B45044A"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w:t>
      </w:r>
      <w:r w:rsidRPr="00003FAD">
        <w:rPr>
          <w:rFonts w:ascii="GHEA Grapalat" w:hAnsi="GHEA Grapalat"/>
          <w:color w:val="000000" w:themeColor="text1"/>
          <w:sz w:val="22"/>
          <w:szCs w:val="22"/>
        </w:rPr>
        <w:lastRenderedPageBreak/>
        <w:t xml:space="preserve">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E33AA3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3E0AF7D5"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03799B">
        <w:rPr>
          <w:rFonts w:ascii="GHEA Grapalat" w:hAnsi="GHEA Grapalat"/>
          <w:b/>
          <w:color w:val="000000" w:themeColor="text1"/>
          <w:sz w:val="22"/>
          <w:szCs w:val="22"/>
          <w:lang w:val="hy-AM"/>
        </w:rPr>
        <w:t>ԵՔ-ԳՀԾՁԲ-26/55</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38A48979"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3587E05D"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03799B">
        <w:rPr>
          <w:rFonts w:ascii="GHEA Grapalat" w:hAnsi="GHEA Grapalat"/>
          <w:b/>
          <w:color w:val="000000" w:themeColor="text1"/>
          <w:sz w:val="22"/>
          <w:szCs w:val="22"/>
          <w:lang w:val="hy-AM"/>
        </w:rPr>
        <w:t>ԵՔ-ԳՀԾՁԲ-26/55</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1AD6C45E"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3799B">
        <w:rPr>
          <w:rFonts w:ascii="GHEA Grapalat" w:hAnsi="GHEA Grapalat"/>
          <w:b/>
          <w:color w:val="000000" w:themeColor="text1"/>
          <w:spacing w:val="6"/>
        </w:rPr>
        <w:t>Шенгавит</w:t>
      </w:r>
      <w:r w:rsidR="0003799B" w:rsidRPr="00376A2E">
        <w:rPr>
          <w:rFonts w:ascii="GHEA Grapalat" w:hAnsi="GHEA Grapalat"/>
          <w:b/>
          <w:color w:val="000000" w:themeColor="text1"/>
          <w:spacing w:val="6"/>
        </w:rPr>
        <w:t xml:space="preserve"> </w:t>
      </w:r>
      <w:r w:rsidR="009D249D" w:rsidRPr="00376A2E">
        <w:rPr>
          <w:rFonts w:ascii="GHEA Grapalat" w:hAnsi="GHEA Grapalat"/>
          <w:b/>
          <w:color w:val="000000" w:themeColor="text1"/>
          <w:spacing w:val="6"/>
        </w:rPr>
        <w:t>города Еревана</w:t>
      </w:r>
      <w:r w:rsidR="005D014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643522C5"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48"/>
        <w:gridCol w:w="2345"/>
        <w:gridCol w:w="1078"/>
        <w:gridCol w:w="1052"/>
        <w:gridCol w:w="829"/>
        <w:gridCol w:w="1799"/>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9914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48"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45"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29"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20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9914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48"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45"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29"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99"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03799B" w:rsidRPr="00003FAD" w14:paraId="1446E2C5" w14:textId="77777777" w:rsidTr="009914C5">
        <w:trPr>
          <w:trHeight w:val="277"/>
          <w:jc w:val="center"/>
        </w:trPr>
        <w:tc>
          <w:tcPr>
            <w:tcW w:w="508" w:type="dxa"/>
            <w:vAlign w:val="center"/>
          </w:tcPr>
          <w:p w14:paraId="3C9E8543" w14:textId="77777777" w:rsidR="0003799B" w:rsidRPr="00A83B50" w:rsidRDefault="0003799B" w:rsidP="0003799B">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03799B" w:rsidRPr="00003FAD" w:rsidRDefault="0003799B" w:rsidP="0003799B">
            <w:pPr>
              <w:widowControl w:val="0"/>
              <w:spacing w:after="120"/>
              <w:jc w:val="center"/>
              <w:rPr>
                <w:rFonts w:ascii="GHEA Grapalat" w:hAnsi="GHEA Grapalat"/>
                <w:color w:val="000000" w:themeColor="text1"/>
                <w:sz w:val="20"/>
              </w:rPr>
            </w:pPr>
          </w:p>
        </w:tc>
        <w:tc>
          <w:tcPr>
            <w:tcW w:w="2248" w:type="dxa"/>
          </w:tcPr>
          <w:p w14:paraId="3B85EE68" w14:textId="7616A0FF" w:rsidR="0003799B" w:rsidRPr="00766A0E" w:rsidRDefault="0003799B" w:rsidP="0003799B">
            <w:pPr>
              <w:pStyle w:val="ListParagraph"/>
              <w:widowControl w:val="0"/>
              <w:spacing w:after="120"/>
              <w:rPr>
                <w:rFonts w:ascii="GHEA Grapalat" w:hAnsi="GHEA Grapalat"/>
                <w:color w:val="000000" w:themeColor="text1"/>
                <w:sz w:val="20"/>
              </w:rPr>
            </w:pPr>
            <w:r w:rsidRPr="008E462D">
              <w:rPr>
                <w:rFonts w:ascii="GHEA Grapalat" w:hAnsi="GHEA Grapalat"/>
                <w:sz w:val="20"/>
                <w:szCs w:val="20"/>
              </w:rPr>
              <w:t>50111170/</w:t>
            </w:r>
            <w:r>
              <w:rPr>
                <w:rFonts w:ascii="GHEA Grapalat" w:hAnsi="GHEA Grapalat"/>
                <w:sz w:val="20"/>
                <w:szCs w:val="20"/>
                <w:lang w:val="hy-AM"/>
              </w:rPr>
              <w:t>9</w:t>
            </w:r>
          </w:p>
        </w:tc>
        <w:tc>
          <w:tcPr>
            <w:tcW w:w="2345" w:type="dxa"/>
            <w:vAlign w:val="center"/>
          </w:tcPr>
          <w:p w14:paraId="10108CC0"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Планируется выполнение следующих услуг:</w:t>
            </w:r>
          </w:p>
          <w:p w14:paraId="65F45167"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Моторное масло</w:t>
            </w:r>
          </w:p>
          <w:p w14:paraId="68E3CA56"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Масляный фильтр двигателя</w:t>
            </w:r>
          </w:p>
          <w:p w14:paraId="05D630FE"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Насос кондиционера</w:t>
            </w:r>
          </w:p>
          <w:p w14:paraId="05223B65"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Воздушный фильтр</w:t>
            </w:r>
          </w:p>
          <w:p w14:paraId="0D4D513C"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Ремонт коробки передач, замена общих (основных) деталей</w:t>
            </w:r>
          </w:p>
          <w:p w14:paraId="6A321F78"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Крестовины рулевой колонки</w:t>
            </w:r>
          </w:p>
          <w:p w14:paraId="1FEE3309"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Задние тормозные колодки</w:t>
            </w:r>
          </w:p>
          <w:p w14:paraId="10289E17"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lastRenderedPageBreak/>
              <w:t>Передние тормозные колодки</w:t>
            </w:r>
          </w:p>
          <w:p w14:paraId="01458637"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Расходные запасные части</w:t>
            </w:r>
          </w:p>
          <w:p w14:paraId="633AA5C0" w14:textId="77777777" w:rsidR="0003799B" w:rsidRPr="00D26C33" w:rsidRDefault="0003799B" w:rsidP="0003799B">
            <w:pPr>
              <w:pStyle w:val="NormalWeb"/>
              <w:numPr>
                <w:ilvl w:val="0"/>
                <w:numId w:val="81"/>
              </w:numPr>
              <w:rPr>
                <w:rFonts w:ascii="GHEA Grapalat" w:hAnsi="GHEA Grapalat"/>
                <w:sz w:val="18"/>
                <w:szCs w:val="18"/>
              </w:rPr>
            </w:pPr>
            <w:r w:rsidRPr="00D26C33">
              <w:rPr>
                <w:rFonts w:ascii="GHEA Grapalat" w:hAnsi="GHEA Grapalat"/>
                <w:sz w:val="18"/>
                <w:szCs w:val="18"/>
              </w:rPr>
              <w:t>Замена прилегающих деталей двигателя на новые</w:t>
            </w:r>
          </w:p>
          <w:p w14:paraId="5BF59250"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На заменяемые детали, а также на ремонт двигателя и коробки передач предоставляется гарантийное обслуживание сроком не менее 1 года.</w:t>
            </w:r>
          </w:p>
          <w:p w14:paraId="76FAEB04"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Заказчик может потребовать выполнение указанных услуг на сумму до 1 000 000 драмов РА.</w:t>
            </w:r>
          </w:p>
          <w:p w14:paraId="1316DE22"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Оценка заявок осуществляется по сумме столбца максимальной цены за единицу.</w:t>
            </w:r>
          </w:p>
          <w:p w14:paraId="1C17E4A6" w14:textId="1B65162D" w:rsidR="0003799B" w:rsidRPr="00003FAD" w:rsidRDefault="0003799B" w:rsidP="0003799B">
            <w:pPr>
              <w:widowControl w:val="0"/>
              <w:spacing w:after="120"/>
              <w:jc w:val="center"/>
              <w:rPr>
                <w:rFonts w:ascii="GHEA Grapalat" w:hAnsi="GHEA Grapalat"/>
                <w:color w:val="000000" w:themeColor="text1"/>
                <w:sz w:val="20"/>
              </w:rPr>
            </w:pPr>
          </w:p>
        </w:tc>
        <w:tc>
          <w:tcPr>
            <w:tcW w:w="1078" w:type="dxa"/>
            <w:vAlign w:val="center"/>
          </w:tcPr>
          <w:p w14:paraId="5BAB781D" w14:textId="57FE7FE6" w:rsidR="0003799B" w:rsidRPr="00003FAD" w:rsidRDefault="0003799B" w:rsidP="0003799B">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03799B" w:rsidRPr="00003FAD" w:rsidRDefault="0003799B" w:rsidP="0003799B">
            <w:pPr>
              <w:widowControl w:val="0"/>
              <w:spacing w:after="120"/>
              <w:jc w:val="center"/>
              <w:rPr>
                <w:rFonts w:ascii="GHEA Grapalat" w:hAnsi="GHEA Grapalat"/>
                <w:color w:val="000000" w:themeColor="text1"/>
                <w:sz w:val="20"/>
              </w:rPr>
            </w:pPr>
          </w:p>
        </w:tc>
        <w:tc>
          <w:tcPr>
            <w:tcW w:w="829" w:type="dxa"/>
            <w:vAlign w:val="center"/>
          </w:tcPr>
          <w:p w14:paraId="1935DD13" w14:textId="516E4890" w:rsidR="0003799B" w:rsidRPr="00003FAD" w:rsidRDefault="0003799B" w:rsidP="0003799B">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99" w:type="dxa"/>
          </w:tcPr>
          <w:p w14:paraId="45653679" w14:textId="352694E5" w:rsidR="0003799B" w:rsidRPr="00B00498" w:rsidRDefault="0003799B" w:rsidP="0003799B">
            <w:pPr>
              <w:rPr>
                <w:rFonts w:ascii="GHEA Grapalat" w:hAnsi="GHEA Grapalat"/>
                <w:sz w:val="16"/>
                <w:szCs w:val="16"/>
              </w:rPr>
            </w:pPr>
            <w:r w:rsidRPr="00795D65">
              <w:rPr>
                <w:rStyle w:val="ezkurwreuab5ozgtqnkl"/>
                <w:rFonts w:ascii="GHEA Grapalat" w:hAnsi="GHEA Grapalat" w:cs="Cambria"/>
                <w:sz w:val="18"/>
                <w:szCs w:val="18"/>
              </w:rPr>
              <w:t>Административный</w:t>
            </w:r>
            <w:r w:rsidRPr="00795D65">
              <w:rPr>
                <w:rFonts w:ascii="GHEA Grapalat" w:hAnsi="GHEA Grapalat"/>
                <w:sz w:val="18"/>
                <w:szCs w:val="18"/>
              </w:rPr>
              <w:t xml:space="preserve"> </w:t>
            </w:r>
            <w:r w:rsidRPr="00795D65">
              <w:rPr>
                <w:rStyle w:val="ezkurwreuab5ozgtqnkl"/>
                <w:rFonts w:ascii="GHEA Grapalat" w:hAnsi="GHEA Grapalat" w:cs="Cambria"/>
                <w:sz w:val="18"/>
                <w:szCs w:val="18"/>
              </w:rPr>
              <w:t>район</w:t>
            </w:r>
            <w:r w:rsidRPr="00795D65">
              <w:rPr>
                <w:rFonts w:ascii="GHEA Grapalat" w:hAnsi="GHEA Grapalat"/>
                <w:sz w:val="18"/>
                <w:szCs w:val="18"/>
              </w:rPr>
              <w:t xml:space="preserve"> </w:t>
            </w:r>
            <w:r w:rsidR="00B00498">
              <w:rPr>
                <w:rFonts w:ascii="GHEA Grapalat" w:hAnsi="GHEA Grapalat" w:cs="Sylfaen"/>
                <w:b/>
                <w:color w:val="000000"/>
                <w:sz w:val="20"/>
                <w:szCs w:val="20"/>
              </w:rPr>
              <w:t>Шенгавит</w:t>
            </w:r>
          </w:p>
          <w:p w14:paraId="56E78843" w14:textId="77777777" w:rsidR="0003799B" w:rsidRPr="00795D65" w:rsidRDefault="0003799B" w:rsidP="0003799B">
            <w:pPr>
              <w:ind w:left="145" w:hanging="145"/>
              <w:rPr>
                <w:rFonts w:ascii="GHEA Grapalat" w:hAnsi="GHEA Grapalat"/>
                <w:sz w:val="16"/>
                <w:szCs w:val="16"/>
              </w:rPr>
            </w:pPr>
          </w:p>
          <w:p w14:paraId="426ECEB6" w14:textId="387F3EBA" w:rsidR="0003799B" w:rsidRPr="00003FAD" w:rsidRDefault="0003799B" w:rsidP="0003799B">
            <w:pPr>
              <w:widowControl w:val="0"/>
              <w:spacing w:after="120"/>
              <w:jc w:val="center"/>
              <w:rPr>
                <w:rFonts w:ascii="GHEA Grapalat" w:hAnsi="GHEA Grapalat"/>
                <w:color w:val="000000" w:themeColor="text1"/>
                <w:sz w:val="20"/>
              </w:rPr>
            </w:pPr>
          </w:p>
        </w:tc>
        <w:tc>
          <w:tcPr>
            <w:tcW w:w="1408" w:type="dxa"/>
          </w:tcPr>
          <w:p w14:paraId="4EE34C11" w14:textId="7D0F7277" w:rsidR="0003799B" w:rsidRDefault="0003799B" w:rsidP="0003799B">
            <w:pPr>
              <w:jc w:val="center"/>
              <w:rPr>
                <w:rFonts w:ascii="Sylfaen" w:hAnsi="Sylfaen" w:cs="Arial"/>
                <w:sz w:val="18"/>
                <w:szCs w:val="18"/>
              </w:rPr>
            </w:pPr>
            <w:r>
              <w:rPr>
                <w:rFonts w:ascii="Sylfaen" w:hAnsi="Sylfaen" w:cs="Arial"/>
                <w:sz w:val="18"/>
                <w:szCs w:val="18"/>
              </w:rPr>
              <w:t>С даты вступления в силу Договора/ до 25.12.2026 г. включительно.</w:t>
            </w:r>
          </w:p>
          <w:p w14:paraId="2FFCE76C" w14:textId="7E097996" w:rsidR="0003799B" w:rsidRPr="00003FAD" w:rsidRDefault="0003799B" w:rsidP="0003799B">
            <w:pPr>
              <w:widowControl w:val="0"/>
              <w:spacing w:after="120"/>
              <w:jc w:val="center"/>
              <w:rPr>
                <w:rFonts w:ascii="GHEA Grapalat" w:hAnsi="GHEA Grapalat"/>
                <w:color w:val="000000" w:themeColor="text1"/>
                <w:sz w:val="20"/>
              </w:rPr>
            </w:pPr>
          </w:p>
        </w:tc>
      </w:tr>
      <w:tr w:rsidR="0003799B" w:rsidRPr="00003FAD" w14:paraId="77F613E9" w14:textId="77777777" w:rsidTr="009914C5">
        <w:trPr>
          <w:trHeight w:val="277"/>
          <w:jc w:val="center"/>
        </w:trPr>
        <w:tc>
          <w:tcPr>
            <w:tcW w:w="508" w:type="dxa"/>
            <w:vAlign w:val="center"/>
          </w:tcPr>
          <w:p w14:paraId="128E655C" w14:textId="08EE3BBD" w:rsidR="0003799B" w:rsidRPr="00215B09" w:rsidRDefault="00215B09" w:rsidP="0003799B">
            <w:pPr>
              <w:pStyle w:val="BodyTextIndent2"/>
              <w:spacing w:line="240" w:lineRule="auto"/>
              <w:ind w:firstLine="0"/>
              <w:jc w:val="center"/>
              <w:rPr>
                <w:rFonts w:ascii="Helvetica" w:hAnsi="Helvetica" w:cs="Helvetica"/>
                <w:b/>
                <w:bCs/>
                <w:shd w:val="clear" w:color="auto" w:fill="FFFFFF"/>
                <w:lang w:val="en-US"/>
              </w:rPr>
            </w:pPr>
            <w:r>
              <w:rPr>
                <w:rFonts w:ascii="Helvetica" w:hAnsi="Helvetica" w:cs="Helvetica"/>
                <w:b/>
                <w:bCs/>
                <w:shd w:val="clear" w:color="auto" w:fill="FFFFFF"/>
                <w:lang w:val="en-US"/>
              </w:rPr>
              <w:t>2</w:t>
            </w:r>
          </w:p>
        </w:tc>
        <w:tc>
          <w:tcPr>
            <w:tcW w:w="2248" w:type="dxa"/>
          </w:tcPr>
          <w:p w14:paraId="7BD34666" w14:textId="5D2B52B7" w:rsidR="0003799B" w:rsidRPr="00AA2C02" w:rsidRDefault="0003799B" w:rsidP="0003799B">
            <w:pPr>
              <w:pStyle w:val="ListParagraph"/>
              <w:widowControl w:val="0"/>
              <w:spacing w:after="120"/>
              <w:rPr>
                <w:rFonts w:ascii="GHEA Grapalat" w:hAnsi="GHEA Grapalat"/>
                <w:sz w:val="22"/>
                <w:szCs w:val="22"/>
              </w:rPr>
            </w:pPr>
            <w:r w:rsidRPr="008E462D">
              <w:rPr>
                <w:rFonts w:ascii="GHEA Grapalat" w:hAnsi="GHEA Grapalat"/>
                <w:sz w:val="20"/>
                <w:szCs w:val="20"/>
              </w:rPr>
              <w:t>50111170/</w:t>
            </w:r>
            <w:r w:rsidRPr="008E462D">
              <w:rPr>
                <w:rFonts w:ascii="GHEA Grapalat" w:hAnsi="GHEA Grapalat"/>
                <w:sz w:val="20"/>
                <w:szCs w:val="20"/>
                <w:lang w:val="hy-AM"/>
              </w:rPr>
              <w:t>10</w:t>
            </w:r>
          </w:p>
        </w:tc>
        <w:tc>
          <w:tcPr>
            <w:tcW w:w="2345" w:type="dxa"/>
            <w:vAlign w:val="center"/>
          </w:tcPr>
          <w:p w14:paraId="6FCE829C"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Планируется выполнение следующих услуг:</w:t>
            </w:r>
          </w:p>
          <w:p w14:paraId="607580B9"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Моторное масло</w:t>
            </w:r>
          </w:p>
          <w:p w14:paraId="16D82256"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Масляный фильтр двигателя</w:t>
            </w:r>
          </w:p>
          <w:p w14:paraId="7CA9EAA5"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Тормозная жидкость</w:t>
            </w:r>
          </w:p>
          <w:p w14:paraId="1D9BBEFE"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Масло АКПП</w:t>
            </w:r>
          </w:p>
          <w:p w14:paraId="7AFAE445"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Рычаг заднего моста</w:t>
            </w:r>
          </w:p>
          <w:p w14:paraId="06142EA5"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Радиатор охлаждения</w:t>
            </w:r>
          </w:p>
          <w:p w14:paraId="4F4E21EB"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Передние тормозные колодки</w:t>
            </w:r>
          </w:p>
          <w:p w14:paraId="03781422" w14:textId="77777777" w:rsidR="0003799B" w:rsidRPr="00D26C33" w:rsidRDefault="0003799B" w:rsidP="0003799B">
            <w:pPr>
              <w:pStyle w:val="NormalWeb"/>
              <w:numPr>
                <w:ilvl w:val="0"/>
                <w:numId w:val="82"/>
              </w:numPr>
              <w:rPr>
                <w:rFonts w:ascii="GHEA Grapalat" w:hAnsi="GHEA Grapalat"/>
                <w:sz w:val="18"/>
                <w:szCs w:val="18"/>
              </w:rPr>
            </w:pPr>
            <w:r w:rsidRPr="00D26C33">
              <w:rPr>
                <w:rFonts w:ascii="GHEA Grapalat" w:hAnsi="GHEA Grapalat"/>
                <w:sz w:val="18"/>
                <w:szCs w:val="18"/>
              </w:rPr>
              <w:t>Замена прилегающих деталей двигателя на новые</w:t>
            </w:r>
          </w:p>
          <w:p w14:paraId="30A91513"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На заменяемые детали, а также на ремонт двигателя и коробки передач предоставляется гарантийное обслуживание сроком не менее 1 года.</w:t>
            </w:r>
          </w:p>
          <w:p w14:paraId="619A40A2"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 xml:space="preserve">Заказчик может </w:t>
            </w:r>
            <w:r w:rsidRPr="00D26C33">
              <w:rPr>
                <w:rFonts w:ascii="GHEA Grapalat" w:hAnsi="GHEA Grapalat"/>
                <w:sz w:val="18"/>
                <w:szCs w:val="18"/>
              </w:rPr>
              <w:lastRenderedPageBreak/>
              <w:t>потребовать выполнение указанных услуг на сумму до 500 000 драмов РА.</w:t>
            </w:r>
          </w:p>
          <w:p w14:paraId="75AE72AC" w14:textId="77777777" w:rsidR="0003799B" w:rsidRPr="00D26C33" w:rsidRDefault="0003799B" w:rsidP="0003799B">
            <w:pPr>
              <w:pStyle w:val="NormalWeb"/>
              <w:rPr>
                <w:rFonts w:ascii="GHEA Grapalat" w:hAnsi="GHEA Grapalat"/>
                <w:sz w:val="18"/>
                <w:szCs w:val="18"/>
              </w:rPr>
            </w:pPr>
            <w:r w:rsidRPr="00D26C33">
              <w:rPr>
                <w:rFonts w:ascii="GHEA Grapalat" w:hAnsi="GHEA Grapalat"/>
                <w:sz w:val="18"/>
                <w:szCs w:val="18"/>
              </w:rPr>
              <w:t>Оценка заявок осуществляется по сумме столбца максимальной цены за единицу.</w:t>
            </w:r>
          </w:p>
          <w:p w14:paraId="7340AEF0" w14:textId="77777777" w:rsidR="0003799B" w:rsidRPr="00766A0E" w:rsidRDefault="0003799B" w:rsidP="0003799B">
            <w:pPr>
              <w:widowControl w:val="0"/>
              <w:spacing w:after="120"/>
              <w:jc w:val="center"/>
              <w:rPr>
                <w:rFonts w:ascii="GHEA Grapalat" w:hAnsi="GHEA Grapalat" w:cs="Sylfaen"/>
                <w:b/>
                <w:color w:val="000000"/>
                <w:sz w:val="20"/>
                <w:szCs w:val="20"/>
                <w:lang w:val="tr-TR"/>
              </w:rPr>
            </w:pPr>
          </w:p>
        </w:tc>
        <w:tc>
          <w:tcPr>
            <w:tcW w:w="1078" w:type="dxa"/>
            <w:vAlign w:val="center"/>
          </w:tcPr>
          <w:p w14:paraId="13841F02" w14:textId="77777777" w:rsidR="0003799B" w:rsidRPr="00833CF4" w:rsidRDefault="0003799B" w:rsidP="0003799B">
            <w:pPr>
              <w:widowControl w:val="0"/>
              <w:spacing w:after="120"/>
              <w:jc w:val="center"/>
              <w:rPr>
                <w:sz w:val="16"/>
                <w:szCs w:val="16"/>
                <w:lang w:val="hy-AM"/>
              </w:rPr>
            </w:pPr>
          </w:p>
        </w:tc>
        <w:tc>
          <w:tcPr>
            <w:tcW w:w="1052" w:type="dxa"/>
            <w:vAlign w:val="center"/>
          </w:tcPr>
          <w:p w14:paraId="4EA63FE8" w14:textId="77777777" w:rsidR="0003799B" w:rsidRPr="00003FAD" w:rsidRDefault="0003799B" w:rsidP="0003799B">
            <w:pPr>
              <w:widowControl w:val="0"/>
              <w:spacing w:after="120"/>
              <w:jc w:val="center"/>
              <w:rPr>
                <w:rFonts w:ascii="GHEA Grapalat" w:hAnsi="GHEA Grapalat"/>
                <w:color w:val="000000" w:themeColor="text1"/>
                <w:sz w:val="20"/>
              </w:rPr>
            </w:pPr>
          </w:p>
        </w:tc>
        <w:tc>
          <w:tcPr>
            <w:tcW w:w="829" w:type="dxa"/>
            <w:vAlign w:val="center"/>
          </w:tcPr>
          <w:p w14:paraId="5AEE7940" w14:textId="77777777" w:rsidR="0003799B" w:rsidRDefault="0003799B" w:rsidP="0003799B">
            <w:pPr>
              <w:widowControl w:val="0"/>
              <w:spacing w:after="120"/>
              <w:jc w:val="center"/>
              <w:rPr>
                <w:rFonts w:ascii="GHEA Grapalat" w:hAnsi="GHEA Grapalat"/>
                <w:color w:val="000000" w:themeColor="text1"/>
                <w:sz w:val="20"/>
              </w:rPr>
            </w:pPr>
          </w:p>
        </w:tc>
        <w:tc>
          <w:tcPr>
            <w:tcW w:w="1799" w:type="dxa"/>
          </w:tcPr>
          <w:p w14:paraId="4987F5F0" w14:textId="77777777" w:rsidR="00B00498" w:rsidRPr="00B00498" w:rsidRDefault="00B00498" w:rsidP="00B00498">
            <w:pPr>
              <w:rPr>
                <w:rFonts w:ascii="GHEA Grapalat" w:hAnsi="GHEA Grapalat"/>
                <w:sz w:val="16"/>
                <w:szCs w:val="16"/>
              </w:rPr>
            </w:pPr>
            <w:r w:rsidRPr="00795D65">
              <w:rPr>
                <w:rStyle w:val="ezkurwreuab5ozgtqnkl"/>
                <w:rFonts w:ascii="GHEA Grapalat" w:hAnsi="GHEA Grapalat" w:cs="Cambria"/>
                <w:sz w:val="18"/>
                <w:szCs w:val="18"/>
              </w:rPr>
              <w:t>Административный</w:t>
            </w:r>
            <w:r w:rsidRPr="00795D65">
              <w:rPr>
                <w:rFonts w:ascii="GHEA Grapalat" w:hAnsi="GHEA Grapalat"/>
                <w:sz w:val="18"/>
                <w:szCs w:val="18"/>
              </w:rPr>
              <w:t xml:space="preserve"> </w:t>
            </w:r>
            <w:r w:rsidRPr="00795D65">
              <w:rPr>
                <w:rStyle w:val="ezkurwreuab5ozgtqnkl"/>
                <w:rFonts w:ascii="GHEA Grapalat" w:hAnsi="GHEA Grapalat" w:cs="Cambria"/>
                <w:sz w:val="18"/>
                <w:szCs w:val="18"/>
              </w:rPr>
              <w:t>район</w:t>
            </w:r>
            <w:r w:rsidRPr="00795D65">
              <w:rPr>
                <w:rFonts w:ascii="GHEA Grapalat" w:hAnsi="GHEA Grapalat"/>
                <w:sz w:val="18"/>
                <w:szCs w:val="18"/>
              </w:rPr>
              <w:t xml:space="preserve"> </w:t>
            </w:r>
            <w:r>
              <w:rPr>
                <w:rFonts w:ascii="GHEA Grapalat" w:hAnsi="GHEA Grapalat" w:cs="Sylfaen"/>
                <w:b/>
                <w:color w:val="000000"/>
                <w:sz w:val="20"/>
                <w:szCs w:val="20"/>
              </w:rPr>
              <w:t>Шенгавит</w:t>
            </w:r>
          </w:p>
          <w:p w14:paraId="09AE8184" w14:textId="77777777" w:rsidR="0003799B" w:rsidRPr="00795D65" w:rsidRDefault="0003799B" w:rsidP="0003799B">
            <w:pPr>
              <w:rPr>
                <w:rStyle w:val="ezkurwreuab5ozgtqnkl"/>
                <w:rFonts w:ascii="GHEA Grapalat" w:hAnsi="GHEA Grapalat" w:cs="Cambria"/>
                <w:sz w:val="18"/>
                <w:szCs w:val="18"/>
              </w:rPr>
            </w:pPr>
          </w:p>
        </w:tc>
        <w:tc>
          <w:tcPr>
            <w:tcW w:w="1408" w:type="dxa"/>
          </w:tcPr>
          <w:p w14:paraId="1FCF5AF8" w14:textId="77777777" w:rsidR="00B00498" w:rsidRDefault="00B00498" w:rsidP="00B00498">
            <w:pPr>
              <w:jc w:val="center"/>
              <w:rPr>
                <w:rFonts w:ascii="Sylfaen" w:hAnsi="Sylfaen" w:cs="Arial"/>
                <w:sz w:val="18"/>
                <w:szCs w:val="18"/>
              </w:rPr>
            </w:pPr>
            <w:r>
              <w:rPr>
                <w:rFonts w:ascii="Sylfaen" w:hAnsi="Sylfaen" w:cs="Arial"/>
                <w:sz w:val="18"/>
                <w:szCs w:val="18"/>
              </w:rPr>
              <w:t>С даты вступления в силу Договора/ до 25.12.2026 г. включительно.</w:t>
            </w:r>
          </w:p>
          <w:p w14:paraId="06AB62B3" w14:textId="77777777" w:rsidR="0003799B" w:rsidRDefault="0003799B" w:rsidP="0003799B">
            <w:pPr>
              <w:jc w:val="center"/>
              <w:rPr>
                <w:rFonts w:ascii="Sylfaen" w:hAnsi="Sylfaen" w:cs="Arial"/>
                <w:sz w:val="18"/>
                <w:szCs w:val="18"/>
              </w:rPr>
            </w:pPr>
          </w:p>
        </w:tc>
      </w:tr>
    </w:tbl>
    <w:p w14:paraId="191A444D" w14:textId="77777777" w:rsidR="00B2591E" w:rsidRPr="003B634D" w:rsidRDefault="00B2591E" w:rsidP="00375205">
      <w:pPr>
        <w:widowControl w:val="0"/>
        <w:spacing w:after="160" w:line="360" w:lineRule="auto"/>
        <w:ind w:firstLine="567"/>
        <w:jc w:val="right"/>
        <w:rPr>
          <w:rFonts w:ascii="GHEA Grapalat" w:hAnsi="GHEA Grapalat"/>
          <w:i/>
          <w:color w:val="000000" w:themeColor="text1"/>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E971EBA"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A69E4F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4E8106"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7567DFC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39CB481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5070A7B8" w14:textId="77777777" w:rsidR="00404E2B" w:rsidRDefault="00404E2B" w:rsidP="00375205">
      <w:pPr>
        <w:widowControl w:val="0"/>
        <w:spacing w:after="160" w:line="360" w:lineRule="auto"/>
        <w:ind w:firstLine="567"/>
        <w:jc w:val="right"/>
        <w:rPr>
          <w:rFonts w:ascii="GHEA Grapalat" w:hAnsi="GHEA Grapalat"/>
          <w:i/>
          <w:color w:val="000000" w:themeColor="text1"/>
        </w:rPr>
      </w:pPr>
    </w:p>
    <w:p w14:paraId="67B8CDEE" w14:textId="77777777" w:rsidR="00404E2B" w:rsidRDefault="00404E2B" w:rsidP="00375205">
      <w:pPr>
        <w:widowControl w:val="0"/>
        <w:spacing w:after="160" w:line="360" w:lineRule="auto"/>
        <w:ind w:firstLine="567"/>
        <w:jc w:val="right"/>
        <w:rPr>
          <w:rFonts w:ascii="GHEA Grapalat" w:hAnsi="GHEA Grapalat"/>
          <w:i/>
          <w:color w:val="000000" w:themeColor="text1"/>
        </w:rPr>
      </w:pPr>
    </w:p>
    <w:p w14:paraId="06515024" w14:textId="77777777" w:rsidR="00404E2B" w:rsidRDefault="00404E2B"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0DCD9887" w14:textId="0EB67F8B"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236119A2" w14:textId="46434E29" w:rsidR="004042EA" w:rsidRPr="00AD29CE" w:rsidRDefault="004042EA" w:rsidP="004042EA">
      <w:pPr>
        <w:pStyle w:val="BodyTextIndent3"/>
        <w:widowControl w:val="0"/>
        <w:spacing w:line="240" w:lineRule="auto"/>
        <w:jc w:val="right"/>
        <w:rPr>
          <w:rFonts w:ascii="GHEA Grapalat" w:hAnsi="GHEA Grapalat"/>
          <w:i/>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 xml:space="preserve">02    </w:t>
      </w:r>
      <w:r w:rsidRPr="00AD29CE">
        <w:rPr>
          <w:rFonts w:ascii="GHEA Grapalat" w:hAnsi="GHEA Grapalat"/>
          <w:i/>
        </w:rPr>
        <w:t>г.</w:t>
      </w:r>
    </w:p>
    <w:p w14:paraId="5F21243B"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1577D71C"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1840153"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082552AD" w14:textId="77777777" w:rsidR="005D0147" w:rsidRPr="004042EA" w:rsidRDefault="005D0147" w:rsidP="00375205">
      <w:pPr>
        <w:widowControl w:val="0"/>
        <w:spacing w:after="160" w:line="360" w:lineRule="auto"/>
        <w:ind w:firstLine="567"/>
        <w:jc w:val="right"/>
        <w:rPr>
          <w:rFonts w:ascii="GHEA Grapalat" w:hAnsi="GHEA Grapalat"/>
          <w:i/>
          <w:color w:val="000000" w:themeColor="text1"/>
          <w:lang w:val="hy-AM"/>
        </w:rPr>
      </w:pPr>
    </w:p>
    <w:p w14:paraId="54D8626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2549E791"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34EB5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362A05D"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B19793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3B62C77" w14:textId="77777777" w:rsidR="004042EA" w:rsidRDefault="004042EA" w:rsidP="004042EA">
      <w:pPr>
        <w:widowControl w:val="0"/>
        <w:spacing w:after="160" w:line="360" w:lineRule="auto"/>
        <w:rPr>
          <w:rFonts w:ascii="GHEA Grapalat" w:hAnsi="GHEA Grapalat"/>
          <w:i/>
          <w:color w:val="000000" w:themeColor="text1"/>
        </w:rPr>
      </w:pPr>
    </w:p>
    <w:p w14:paraId="5054886D" w14:textId="77777777" w:rsidR="00404E2B" w:rsidRDefault="00404E2B" w:rsidP="004042EA">
      <w:pPr>
        <w:widowControl w:val="0"/>
        <w:spacing w:after="160" w:line="360" w:lineRule="auto"/>
        <w:rPr>
          <w:rFonts w:ascii="GHEA Grapalat" w:hAnsi="GHEA Grapalat"/>
          <w:i/>
          <w:color w:val="000000" w:themeColor="text1"/>
        </w:rPr>
      </w:pPr>
    </w:p>
    <w:p w14:paraId="3E94DD0C" w14:textId="77777777" w:rsidR="00404E2B" w:rsidRDefault="00404E2B" w:rsidP="004042EA">
      <w:pPr>
        <w:widowControl w:val="0"/>
        <w:spacing w:after="160" w:line="360" w:lineRule="auto"/>
        <w:rPr>
          <w:rFonts w:ascii="GHEA Grapalat" w:hAnsi="GHEA Grapalat"/>
          <w:i/>
          <w:color w:val="000000" w:themeColor="text1"/>
        </w:rPr>
      </w:pPr>
    </w:p>
    <w:p w14:paraId="07E496E9" w14:textId="77777777" w:rsidR="00404E2B" w:rsidRDefault="00404E2B" w:rsidP="004042EA">
      <w:pPr>
        <w:widowControl w:val="0"/>
        <w:spacing w:after="160" w:line="360" w:lineRule="auto"/>
        <w:rPr>
          <w:rFonts w:ascii="GHEA Grapalat" w:hAnsi="GHEA Grapalat"/>
          <w:i/>
          <w:color w:val="000000" w:themeColor="text1"/>
        </w:rPr>
      </w:pPr>
    </w:p>
    <w:p w14:paraId="6E318A1A" w14:textId="77777777" w:rsidR="00404E2B" w:rsidRDefault="00404E2B" w:rsidP="004042EA">
      <w:pPr>
        <w:widowControl w:val="0"/>
        <w:spacing w:after="160" w:line="360" w:lineRule="auto"/>
        <w:rPr>
          <w:rFonts w:ascii="GHEA Grapalat" w:hAnsi="GHEA Grapalat"/>
          <w:i/>
          <w:color w:val="000000" w:themeColor="text1"/>
        </w:rPr>
      </w:pPr>
    </w:p>
    <w:p w14:paraId="7C652735" w14:textId="77777777" w:rsidR="00404E2B" w:rsidRDefault="00404E2B" w:rsidP="004042EA">
      <w:pPr>
        <w:widowControl w:val="0"/>
        <w:spacing w:after="160" w:line="360" w:lineRule="auto"/>
        <w:rPr>
          <w:rFonts w:ascii="GHEA Grapalat" w:hAnsi="GHEA Grapalat"/>
          <w:i/>
          <w:color w:val="000000" w:themeColor="text1"/>
        </w:rPr>
      </w:pPr>
    </w:p>
    <w:p w14:paraId="00D03995" w14:textId="77777777" w:rsidR="00404E2B" w:rsidRDefault="00404E2B" w:rsidP="004042EA">
      <w:pPr>
        <w:widowControl w:val="0"/>
        <w:spacing w:after="160" w:line="360" w:lineRule="auto"/>
        <w:rPr>
          <w:rFonts w:ascii="GHEA Grapalat" w:hAnsi="GHEA Grapalat"/>
          <w:i/>
          <w:color w:val="000000" w:themeColor="text1"/>
        </w:rPr>
      </w:pPr>
    </w:p>
    <w:p w14:paraId="0C6B4FA7" w14:textId="77777777" w:rsidR="00404E2B" w:rsidRDefault="00404E2B" w:rsidP="004042EA">
      <w:pPr>
        <w:widowControl w:val="0"/>
        <w:spacing w:after="160" w:line="360" w:lineRule="auto"/>
        <w:rPr>
          <w:rFonts w:ascii="GHEA Grapalat" w:hAnsi="GHEA Grapalat"/>
          <w:i/>
          <w:color w:val="000000" w:themeColor="text1"/>
        </w:rPr>
      </w:pPr>
    </w:p>
    <w:p w14:paraId="7BA679BB" w14:textId="77777777" w:rsidR="00404E2B" w:rsidRDefault="00404E2B" w:rsidP="004042EA">
      <w:pPr>
        <w:widowControl w:val="0"/>
        <w:spacing w:after="160" w:line="360" w:lineRule="auto"/>
        <w:rPr>
          <w:rFonts w:ascii="GHEA Grapalat" w:hAnsi="GHEA Grapalat"/>
          <w:i/>
          <w:color w:val="000000" w:themeColor="text1"/>
        </w:rPr>
      </w:pPr>
    </w:p>
    <w:p w14:paraId="53E17FB8" w14:textId="77777777" w:rsidR="00404E2B" w:rsidRDefault="00404E2B" w:rsidP="004042EA">
      <w:pPr>
        <w:widowControl w:val="0"/>
        <w:spacing w:after="160" w:line="360" w:lineRule="auto"/>
        <w:rPr>
          <w:rFonts w:ascii="GHEA Grapalat" w:hAnsi="GHEA Grapalat"/>
          <w:i/>
          <w:color w:val="000000" w:themeColor="text1"/>
        </w:rPr>
      </w:pPr>
    </w:p>
    <w:p w14:paraId="42C60798" w14:textId="77777777" w:rsidR="00404E2B" w:rsidRDefault="00404E2B" w:rsidP="004042E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7CB8AA22"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03799B">
        <w:rPr>
          <w:rFonts w:ascii="GHEA Grapalat" w:hAnsi="GHEA Grapalat"/>
          <w:b/>
          <w:color w:val="000000" w:themeColor="text1"/>
          <w:lang w:val="hy-AM"/>
        </w:rPr>
        <w:t>ԵՔ-ԳՀԾՁԲ-26/55</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E63A1C" w:rsidRPr="00003FAD" w14:paraId="4030A6CB" w14:textId="77777777" w:rsidTr="00882A37">
        <w:trPr>
          <w:cantSplit/>
          <w:trHeight w:val="1134"/>
          <w:jc w:val="center"/>
        </w:trPr>
        <w:tc>
          <w:tcPr>
            <w:tcW w:w="1998" w:type="dxa"/>
            <w:vAlign w:val="center"/>
          </w:tcPr>
          <w:p w14:paraId="58584ECD" w14:textId="3C8C4A0E" w:rsidR="00E63A1C" w:rsidRPr="008C4282" w:rsidRDefault="00E63A1C" w:rsidP="00E63A1C">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398CF5B9" w:rsidR="00E63A1C" w:rsidRPr="00E63A1C" w:rsidRDefault="00E63A1C" w:rsidP="00E63A1C">
            <w:pPr>
              <w:widowControl w:val="0"/>
              <w:spacing w:after="120"/>
              <w:jc w:val="center"/>
              <w:rPr>
                <w:rFonts w:ascii="GHEA Grapalat" w:hAnsi="GHEA Grapalat"/>
                <w:color w:val="000000" w:themeColor="text1"/>
                <w:sz w:val="16"/>
              </w:rPr>
            </w:pPr>
            <w:r w:rsidRPr="008E462D">
              <w:rPr>
                <w:rFonts w:ascii="GHEA Grapalat" w:hAnsi="GHEA Grapalat"/>
                <w:sz w:val="20"/>
                <w:szCs w:val="20"/>
              </w:rPr>
              <w:t>50111170/</w:t>
            </w:r>
            <w:r>
              <w:rPr>
                <w:rFonts w:ascii="GHEA Grapalat" w:hAnsi="GHEA Grapalat"/>
                <w:sz w:val="20"/>
                <w:szCs w:val="20"/>
              </w:rPr>
              <w:t>9</w:t>
            </w:r>
          </w:p>
        </w:tc>
        <w:tc>
          <w:tcPr>
            <w:tcW w:w="1800" w:type="dxa"/>
          </w:tcPr>
          <w:p w14:paraId="330587EB" w14:textId="77799254" w:rsidR="00E63A1C" w:rsidRPr="005D0147" w:rsidRDefault="00E63A1C" w:rsidP="00E63A1C">
            <w:pPr>
              <w:widowControl w:val="0"/>
              <w:spacing w:after="120"/>
              <w:ind w:left="-161" w:right="-148"/>
              <w:jc w:val="center"/>
              <w:rPr>
                <w:rFonts w:ascii="GHEA Grapalat" w:hAnsi="GHEA Grapalat"/>
                <w:color w:val="000000" w:themeColor="text1"/>
                <w:sz w:val="16"/>
              </w:rPr>
            </w:pPr>
            <w:r w:rsidRPr="005D0147">
              <w:rPr>
                <w:rFonts w:ascii="GHEA Grapalat" w:hAnsi="GHEA Grapalat"/>
                <w:color w:val="000000" w:themeColor="text1"/>
                <w:sz w:val="16"/>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color w:val="000000" w:themeColor="text1"/>
                <w:sz w:val="16"/>
              </w:rPr>
              <w:t xml:space="preserve">Шенгавит </w:t>
            </w:r>
            <w:r w:rsidRPr="005D0147">
              <w:rPr>
                <w:rFonts w:ascii="GHEA Grapalat" w:hAnsi="GHEA Grapalat"/>
                <w:color w:val="000000" w:themeColor="text1"/>
                <w:sz w:val="16"/>
              </w:rPr>
              <w:t>города Еревана</w:t>
            </w:r>
          </w:p>
        </w:tc>
        <w:tc>
          <w:tcPr>
            <w:tcW w:w="630" w:type="dxa"/>
          </w:tcPr>
          <w:p w14:paraId="1C396478" w14:textId="77777777" w:rsidR="00E63A1C" w:rsidRPr="00393750" w:rsidRDefault="00E63A1C" w:rsidP="00E63A1C">
            <w:pPr>
              <w:jc w:val="center"/>
              <w:rPr>
                <w:rFonts w:ascii="GHEA Grapalat" w:hAnsi="GHEA Grapalat"/>
                <w:sz w:val="20"/>
                <w:lang w:val="pt-BR"/>
              </w:rPr>
            </w:pPr>
          </w:p>
          <w:p w14:paraId="763C190F" w14:textId="60D0016B" w:rsidR="00E63A1C" w:rsidRPr="00003FAD" w:rsidRDefault="00E63A1C" w:rsidP="00E63A1C">
            <w:pPr>
              <w:widowControl w:val="0"/>
              <w:spacing w:after="120"/>
              <w:jc w:val="center"/>
              <w:rPr>
                <w:rFonts w:ascii="GHEA Grapalat" w:hAnsi="GHEA Grapalat"/>
                <w:color w:val="000000" w:themeColor="text1"/>
                <w:sz w:val="16"/>
              </w:rPr>
            </w:pPr>
            <w:r w:rsidRPr="00393750">
              <w:rPr>
                <w:rFonts w:ascii="GHEA Grapalat" w:hAnsi="GHEA Grapalat"/>
                <w:sz w:val="20"/>
                <w:lang w:val="pt-BR"/>
              </w:rPr>
              <w:t>... %</w:t>
            </w:r>
          </w:p>
        </w:tc>
        <w:tc>
          <w:tcPr>
            <w:tcW w:w="450" w:type="dxa"/>
          </w:tcPr>
          <w:p w14:paraId="15CC266A" w14:textId="77777777" w:rsidR="00E63A1C" w:rsidRPr="00393750" w:rsidRDefault="00E63A1C" w:rsidP="00E63A1C">
            <w:pPr>
              <w:jc w:val="center"/>
              <w:rPr>
                <w:rFonts w:ascii="GHEA Grapalat" w:hAnsi="GHEA Grapalat"/>
                <w:sz w:val="20"/>
                <w:lang w:val="pt-BR"/>
              </w:rPr>
            </w:pPr>
          </w:p>
          <w:p w14:paraId="7A9A5AB8" w14:textId="53EA767D" w:rsidR="00E63A1C" w:rsidRPr="00003FAD" w:rsidRDefault="00E63A1C" w:rsidP="00E63A1C">
            <w:pPr>
              <w:widowControl w:val="0"/>
              <w:spacing w:after="120"/>
              <w:jc w:val="center"/>
              <w:rPr>
                <w:rFonts w:ascii="GHEA Grapalat" w:hAnsi="GHEA Grapalat"/>
                <w:color w:val="000000" w:themeColor="text1"/>
                <w:sz w:val="16"/>
              </w:rPr>
            </w:pPr>
            <w:r w:rsidRPr="00393750">
              <w:rPr>
                <w:rFonts w:ascii="GHEA Grapalat" w:hAnsi="GHEA Grapalat"/>
                <w:sz w:val="20"/>
                <w:lang w:val="pt-BR"/>
              </w:rPr>
              <w:t>.. %</w:t>
            </w:r>
          </w:p>
        </w:tc>
        <w:tc>
          <w:tcPr>
            <w:tcW w:w="450" w:type="dxa"/>
          </w:tcPr>
          <w:p w14:paraId="2FA244BA" w14:textId="77777777" w:rsidR="00E63A1C" w:rsidRPr="00393750" w:rsidRDefault="00E63A1C" w:rsidP="00E63A1C">
            <w:pPr>
              <w:jc w:val="center"/>
              <w:rPr>
                <w:rFonts w:ascii="GHEA Grapalat" w:hAnsi="GHEA Grapalat"/>
                <w:sz w:val="20"/>
                <w:lang w:val="pt-BR"/>
              </w:rPr>
            </w:pPr>
          </w:p>
          <w:p w14:paraId="0E9731DE" w14:textId="7F33719A" w:rsidR="00E63A1C" w:rsidRPr="00003FAD" w:rsidRDefault="00E63A1C" w:rsidP="00E63A1C">
            <w:pPr>
              <w:widowControl w:val="0"/>
              <w:spacing w:after="120"/>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50</w:t>
            </w:r>
            <w:r w:rsidRPr="00393750">
              <w:rPr>
                <w:rFonts w:ascii="GHEA Grapalat" w:hAnsi="GHEA Grapalat"/>
                <w:sz w:val="20"/>
                <w:lang w:val="pt-BR"/>
              </w:rPr>
              <w:t>%</w:t>
            </w:r>
          </w:p>
        </w:tc>
        <w:tc>
          <w:tcPr>
            <w:tcW w:w="450" w:type="dxa"/>
          </w:tcPr>
          <w:p w14:paraId="7ABA2357" w14:textId="77777777" w:rsidR="00E63A1C" w:rsidRPr="00393750" w:rsidRDefault="00E63A1C" w:rsidP="00E63A1C">
            <w:pPr>
              <w:jc w:val="center"/>
              <w:rPr>
                <w:rFonts w:ascii="GHEA Grapalat" w:hAnsi="GHEA Grapalat"/>
                <w:sz w:val="20"/>
                <w:lang w:val="pt-BR"/>
              </w:rPr>
            </w:pPr>
          </w:p>
          <w:p w14:paraId="5960D036" w14:textId="51EAB1D2" w:rsidR="00E63A1C" w:rsidRPr="00003FAD" w:rsidRDefault="00E63A1C" w:rsidP="00E63A1C">
            <w:pPr>
              <w:widowControl w:val="0"/>
              <w:spacing w:after="120"/>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100</w:t>
            </w:r>
            <w:r w:rsidRPr="00393750">
              <w:rPr>
                <w:rFonts w:ascii="GHEA Grapalat" w:hAnsi="GHEA Grapalat"/>
                <w:sz w:val="20"/>
                <w:lang w:val="pt-BR"/>
              </w:rPr>
              <w:t>%</w:t>
            </w:r>
          </w:p>
        </w:tc>
        <w:tc>
          <w:tcPr>
            <w:tcW w:w="450" w:type="dxa"/>
          </w:tcPr>
          <w:p w14:paraId="72209B27" w14:textId="35EFE824" w:rsidR="00E63A1C" w:rsidRPr="00003FAD" w:rsidRDefault="00E63A1C" w:rsidP="00E63A1C">
            <w:pPr>
              <w:widowControl w:val="0"/>
              <w:spacing w:after="120"/>
              <w:jc w:val="center"/>
              <w:rPr>
                <w:rFonts w:ascii="GHEA Grapalat" w:hAnsi="GHEA Grapalat"/>
                <w:color w:val="000000" w:themeColor="text1"/>
                <w:sz w:val="16"/>
              </w:rPr>
            </w:pPr>
            <w:r w:rsidRPr="002B3C1C">
              <w:rPr>
                <w:rFonts w:ascii="GHEA Grapalat" w:hAnsi="GHEA Grapalat"/>
                <w:sz w:val="20"/>
                <w:lang w:val="pt-BR"/>
              </w:rPr>
              <w:t>100%</w:t>
            </w:r>
          </w:p>
        </w:tc>
        <w:tc>
          <w:tcPr>
            <w:tcW w:w="360" w:type="dxa"/>
          </w:tcPr>
          <w:p w14:paraId="67ED2AD1" w14:textId="33930F19"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450" w:type="dxa"/>
          </w:tcPr>
          <w:p w14:paraId="10907350" w14:textId="2823307A"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450" w:type="dxa"/>
          </w:tcPr>
          <w:p w14:paraId="10A4804F" w14:textId="60CFD3F7"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630" w:type="dxa"/>
          </w:tcPr>
          <w:p w14:paraId="11DB0BAD" w14:textId="42971FFC"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450" w:type="dxa"/>
          </w:tcPr>
          <w:p w14:paraId="1B5BAF6F" w14:textId="7DA72CFE"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450" w:type="dxa"/>
          </w:tcPr>
          <w:p w14:paraId="27660905" w14:textId="77FA7F60"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450" w:type="dxa"/>
          </w:tcPr>
          <w:p w14:paraId="1074DA8A" w14:textId="6898A56C"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c>
          <w:tcPr>
            <w:tcW w:w="359" w:type="dxa"/>
          </w:tcPr>
          <w:p w14:paraId="6DF08BD0" w14:textId="3425F3D6" w:rsidR="00E63A1C" w:rsidRPr="00003FAD" w:rsidRDefault="00E63A1C" w:rsidP="00E63A1C">
            <w:pPr>
              <w:widowControl w:val="0"/>
              <w:spacing w:after="120"/>
              <w:ind w:left="113" w:right="113"/>
              <w:jc w:val="center"/>
              <w:rPr>
                <w:rFonts w:ascii="GHEA Grapalat" w:hAnsi="GHEA Grapalat"/>
                <w:color w:val="000000" w:themeColor="text1"/>
                <w:sz w:val="16"/>
              </w:rPr>
            </w:pPr>
            <w:r w:rsidRPr="002B3C1C">
              <w:rPr>
                <w:rFonts w:ascii="GHEA Grapalat" w:hAnsi="GHEA Grapalat"/>
                <w:sz w:val="20"/>
                <w:lang w:val="pt-BR"/>
              </w:rPr>
              <w:t>100%</w:t>
            </w:r>
          </w:p>
        </w:tc>
      </w:tr>
      <w:tr w:rsidR="00E63A1C" w:rsidRPr="00003FAD" w14:paraId="0DFF7FB2" w14:textId="77777777" w:rsidTr="00882A37">
        <w:trPr>
          <w:cantSplit/>
          <w:trHeight w:val="1134"/>
          <w:jc w:val="center"/>
        </w:trPr>
        <w:tc>
          <w:tcPr>
            <w:tcW w:w="1998" w:type="dxa"/>
            <w:vAlign w:val="center"/>
          </w:tcPr>
          <w:p w14:paraId="04D82067" w14:textId="25A2C66E" w:rsidR="00E63A1C" w:rsidRPr="00E63A1C" w:rsidRDefault="00E63A1C" w:rsidP="00E63A1C">
            <w:pPr>
              <w:widowControl w:val="0"/>
              <w:spacing w:after="120"/>
              <w:jc w:val="center"/>
              <w:rPr>
                <w:rFonts w:ascii="GHEA Grapalat" w:hAnsi="GHEA Grapalat"/>
                <w:color w:val="000000" w:themeColor="text1"/>
                <w:sz w:val="16"/>
              </w:rPr>
            </w:pPr>
            <w:r>
              <w:rPr>
                <w:rFonts w:ascii="GHEA Grapalat" w:hAnsi="GHEA Grapalat"/>
                <w:color w:val="000000" w:themeColor="text1"/>
                <w:sz w:val="16"/>
              </w:rPr>
              <w:t>2</w:t>
            </w:r>
          </w:p>
        </w:tc>
        <w:tc>
          <w:tcPr>
            <w:tcW w:w="1800" w:type="dxa"/>
          </w:tcPr>
          <w:p w14:paraId="725FB361" w14:textId="09599AA1" w:rsidR="00E63A1C" w:rsidRPr="008E462D" w:rsidRDefault="00E63A1C" w:rsidP="00E63A1C">
            <w:pPr>
              <w:widowControl w:val="0"/>
              <w:spacing w:after="120"/>
              <w:jc w:val="center"/>
              <w:rPr>
                <w:rFonts w:ascii="GHEA Grapalat" w:hAnsi="GHEA Grapalat"/>
                <w:sz w:val="20"/>
                <w:szCs w:val="20"/>
              </w:rPr>
            </w:pPr>
            <w:r w:rsidRPr="008E462D">
              <w:rPr>
                <w:rFonts w:ascii="GHEA Grapalat" w:hAnsi="GHEA Grapalat"/>
                <w:sz w:val="20"/>
                <w:szCs w:val="20"/>
              </w:rPr>
              <w:t>50111170/</w:t>
            </w:r>
            <w:r w:rsidR="00404E2B">
              <w:rPr>
                <w:rFonts w:ascii="GHEA Grapalat" w:hAnsi="GHEA Grapalat"/>
                <w:sz w:val="20"/>
                <w:szCs w:val="20"/>
              </w:rPr>
              <w:t>10</w:t>
            </w:r>
          </w:p>
        </w:tc>
        <w:tc>
          <w:tcPr>
            <w:tcW w:w="1800" w:type="dxa"/>
          </w:tcPr>
          <w:p w14:paraId="5C7197A2" w14:textId="30059127" w:rsidR="00E63A1C" w:rsidRPr="005D0147" w:rsidRDefault="00E63A1C" w:rsidP="00E63A1C">
            <w:pPr>
              <w:widowControl w:val="0"/>
              <w:spacing w:after="120"/>
              <w:ind w:left="-161" w:right="-148"/>
              <w:jc w:val="center"/>
              <w:rPr>
                <w:rFonts w:ascii="GHEA Grapalat" w:hAnsi="GHEA Grapalat"/>
                <w:color w:val="000000" w:themeColor="text1"/>
                <w:sz w:val="16"/>
              </w:rPr>
            </w:pPr>
            <w:r w:rsidRPr="005D0147">
              <w:rPr>
                <w:rFonts w:ascii="GHEA Grapalat" w:hAnsi="GHEA Grapalat"/>
                <w:color w:val="000000" w:themeColor="text1"/>
                <w:sz w:val="16"/>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color w:val="000000" w:themeColor="text1"/>
                <w:sz w:val="16"/>
              </w:rPr>
              <w:t xml:space="preserve">Шенгавит </w:t>
            </w:r>
            <w:r w:rsidRPr="005D0147">
              <w:rPr>
                <w:rFonts w:ascii="GHEA Grapalat" w:hAnsi="GHEA Grapalat"/>
                <w:color w:val="000000" w:themeColor="text1"/>
                <w:sz w:val="16"/>
              </w:rPr>
              <w:t>города Еревана</w:t>
            </w:r>
          </w:p>
        </w:tc>
        <w:tc>
          <w:tcPr>
            <w:tcW w:w="630" w:type="dxa"/>
          </w:tcPr>
          <w:p w14:paraId="0CD30463" w14:textId="77777777" w:rsidR="00E63A1C" w:rsidRPr="00393750" w:rsidRDefault="00E63A1C" w:rsidP="00E63A1C">
            <w:pPr>
              <w:jc w:val="center"/>
              <w:rPr>
                <w:rFonts w:ascii="GHEA Grapalat" w:hAnsi="GHEA Grapalat"/>
                <w:sz w:val="20"/>
                <w:lang w:val="pt-BR"/>
              </w:rPr>
            </w:pPr>
          </w:p>
        </w:tc>
        <w:tc>
          <w:tcPr>
            <w:tcW w:w="450" w:type="dxa"/>
          </w:tcPr>
          <w:p w14:paraId="165BF7F9" w14:textId="77777777" w:rsidR="00E63A1C" w:rsidRPr="00393750" w:rsidRDefault="00E63A1C" w:rsidP="00E63A1C">
            <w:pPr>
              <w:jc w:val="center"/>
              <w:rPr>
                <w:rFonts w:ascii="GHEA Grapalat" w:hAnsi="GHEA Grapalat"/>
                <w:sz w:val="20"/>
                <w:lang w:val="pt-BR"/>
              </w:rPr>
            </w:pPr>
          </w:p>
        </w:tc>
        <w:tc>
          <w:tcPr>
            <w:tcW w:w="450" w:type="dxa"/>
          </w:tcPr>
          <w:p w14:paraId="6144D329" w14:textId="77777777" w:rsidR="00E63A1C" w:rsidRPr="00393750" w:rsidRDefault="00E63A1C" w:rsidP="00E63A1C">
            <w:pPr>
              <w:jc w:val="center"/>
              <w:rPr>
                <w:rFonts w:ascii="GHEA Grapalat" w:hAnsi="GHEA Grapalat"/>
                <w:sz w:val="20"/>
                <w:lang w:val="pt-BR"/>
              </w:rPr>
            </w:pPr>
          </w:p>
        </w:tc>
        <w:tc>
          <w:tcPr>
            <w:tcW w:w="450" w:type="dxa"/>
          </w:tcPr>
          <w:p w14:paraId="2865C594" w14:textId="2F08385A" w:rsidR="00E63A1C" w:rsidRPr="00393750" w:rsidRDefault="00E63A1C" w:rsidP="00E63A1C">
            <w:pPr>
              <w:jc w:val="center"/>
              <w:rPr>
                <w:rFonts w:ascii="GHEA Grapalat" w:hAnsi="GHEA Grapalat"/>
                <w:sz w:val="20"/>
                <w:lang w:val="pt-BR"/>
              </w:rPr>
            </w:pPr>
            <w:r w:rsidRPr="00F622BC">
              <w:rPr>
                <w:rFonts w:ascii="GHEA Grapalat" w:hAnsi="GHEA Grapalat"/>
                <w:sz w:val="20"/>
                <w:lang w:val="pt-BR"/>
              </w:rPr>
              <w:t>100%</w:t>
            </w:r>
          </w:p>
        </w:tc>
        <w:tc>
          <w:tcPr>
            <w:tcW w:w="450" w:type="dxa"/>
          </w:tcPr>
          <w:p w14:paraId="63599801" w14:textId="6966A5D7" w:rsidR="00E63A1C" w:rsidRPr="00393750" w:rsidRDefault="00E63A1C" w:rsidP="00E63A1C">
            <w:pPr>
              <w:jc w:val="center"/>
              <w:rPr>
                <w:rFonts w:ascii="GHEA Grapalat" w:hAnsi="GHEA Grapalat"/>
                <w:sz w:val="20"/>
                <w:lang w:val="pt-BR"/>
              </w:rPr>
            </w:pPr>
            <w:r w:rsidRPr="00F622BC">
              <w:rPr>
                <w:rFonts w:ascii="GHEA Grapalat" w:hAnsi="GHEA Grapalat"/>
                <w:sz w:val="20"/>
                <w:lang w:val="pt-BR"/>
              </w:rPr>
              <w:t>100%</w:t>
            </w:r>
          </w:p>
        </w:tc>
        <w:tc>
          <w:tcPr>
            <w:tcW w:w="360" w:type="dxa"/>
          </w:tcPr>
          <w:p w14:paraId="7F294503" w14:textId="21F51E72" w:rsidR="00E63A1C" w:rsidRPr="00393750" w:rsidRDefault="00E63A1C" w:rsidP="00E63A1C">
            <w:pPr>
              <w:jc w:val="center"/>
              <w:rPr>
                <w:rFonts w:ascii="GHEA Grapalat" w:hAnsi="GHEA Grapalat"/>
                <w:sz w:val="20"/>
                <w:lang w:val="pt-BR"/>
              </w:rPr>
            </w:pPr>
            <w:r w:rsidRPr="00F622BC">
              <w:rPr>
                <w:rFonts w:ascii="GHEA Grapalat" w:hAnsi="GHEA Grapalat"/>
                <w:sz w:val="20"/>
                <w:lang w:val="pt-BR"/>
              </w:rPr>
              <w:t>100%</w:t>
            </w:r>
          </w:p>
        </w:tc>
        <w:tc>
          <w:tcPr>
            <w:tcW w:w="450" w:type="dxa"/>
          </w:tcPr>
          <w:p w14:paraId="6D497E72" w14:textId="539DC01F"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c>
          <w:tcPr>
            <w:tcW w:w="450" w:type="dxa"/>
          </w:tcPr>
          <w:p w14:paraId="3784CD15" w14:textId="65E054C1"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c>
          <w:tcPr>
            <w:tcW w:w="630" w:type="dxa"/>
          </w:tcPr>
          <w:p w14:paraId="7CBC673B" w14:textId="6A2054BD"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c>
          <w:tcPr>
            <w:tcW w:w="450" w:type="dxa"/>
          </w:tcPr>
          <w:p w14:paraId="62D14302" w14:textId="755FD4B0"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c>
          <w:tcPr>
            <w:tcW w:w="450" w:type="dxa"/>
          </w:tcPr>
          <w:p w14:paraId="1104983E" w14:textId="786F51B4"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c>
          <w:tcPr>
            <w:tcW w:w="450" w:type="dxa"/>
          </w:tcPr>
          <w:p w14:paraId="7851474E" w14:textId="619E6AA3"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c>
          <w:tcPr>
            <w:tcW w:w="359" w:type="dxa"/>
          </w:tcPr>
          <w:p w14:paraId="612971CC" w14:textId="156DDFFC" w:rsidR="00E63A1C" w:rsidRDefault="00E63A1C" w:rsidP="00E63A1C">
            <w:pPr>
              <w:widowControl w:val="0"/>
              <w:spacing w:after="120"/>
              <w:ind w:left="113" w:right="113"/>
              <w:jc w:val="center"/>
              <w:rPr>
                <w:rFonts w:ascii="GHEA Grapalat" w:hAnsi="GHEA Grapalat"/>
                <w:sz w:val="20"/>
                <w:lang w:val="pt-BR"/>
              </w:rPr>
            </w:pPr>
            <w:r w:rsidRPr="00F622BC">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354C135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6597581"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29A47F1D"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03799B">
        <w:rPr>
          <w:rFonts w:ascii="GHEA Grapalat" w:hAnsi="GHEA Grapalat"/>
          <w:b/>
          <w:color w:val="000000" w:themeColor="text1"/>
          <w:sz w:val="22"/>
          <w:szCs w:val="22"/>
          <w:lang w:val="hy-AM"/>
        </w:rPr>
        <w:t>ԵՔ-ԳՀԾՁԲ-26/55</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5712" w14:textId="77777777" w:rsidR="00E11A2B" w:rsidRDefault="00E11A2B">
      <w:r>
        <w:separator/>
      </w:r>
    </w:p>
  </w:endnote>
  <w:endnote w:type="continuationSeparator" w:id="0">
    <w:p w14:paraId="7E85E737" w14:textId="77777777" w:rsidR="00E11A2B" w:rsidRDefault="00E1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354AC" w14:textId="77777777" w:rsidR="00E11A2B" w:rsidRDefault="00E11A2B">
      <w:r>
        <w:separator/>
      </w:r>
    </w:p>
  </w:footnote>
  <w:footnote w:type="continuationSeparator" w:id="0">
    <w:p w14:paraId="7296601C" w14:textId="77777777" w:rsidR="00E11A2B" w:rsidRDefault="00E11A2B">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186BA9"/>
    <w:multiLevelType w:val="multilevel"/>
    <w:tmpl w:val="FA9E0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0"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033FBA"/>
    <w:multiLevelType w:val="multilevel"/>
    <w:tmpl w:val="1FC2D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6"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4"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0"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7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3"/>
  </w:num>
  <w:num w:numId="2" w16cid:durableId="2128042859">
    <w:abstractNumId w:val="21"/>
  </w:num>
  <w:num w:numId="3" w16cid:durableId="1428579617">
    <w:abstractNumId w:val="49"/>
  </w:num>
  <w:num w:numId="4" w16cid:durableId="1298604260">
    <w:abstractNumId w:val="35"/>
  </w:num>
  <w:num w:numId="5" w16cid:durableId="1567646177">
    <w:abstractNumId w:val="61"/>
  </w:num>
  <w:num w:numId="6" w16cid:durableId="1349524882">
    <w:abstractNumId w:val="53"/>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3"/>
  </w:num>
  <w:num w:numId="10" w16cid:durableId="1811288597">
    <w:abstractNumId w:val="13"/>
  </w:num>
  <w:num w:numId="11" w16cid:durableId="581529777">
    <w:abstractNumId w:val="17"/>
  </w:num>
  <w:num w:numId="12" w16cid:durableId="894899526">
    <w:abstractNumId w:val="72"/>
  </w:num>
  <w:num w:numId="13" w16cid:durableId="1972249620">
    <w:abstractNumId w:val="65"/>
  </w:num>
  <w:num w:numId="14" w16cid:durableId="2129621796">
    <w:abstractNumId w:val="27"/>
  </w:num>
  <w:num w:numId="15" w16cid:durableId="843664480">
    <w:abstractNumId w:val="68"/>
  </w:num>
  <w:num w:numId="16" w16cid:durableId="1398088984">
    <w:abstractNumId w:val="33"/>
  </w:num>
  <w:num w:numId="17" w16cid:durableId="234316771">
    <w:abstractNumId w:val="14"/>
  </w:num>
  <w:num w:numId="18" w16cid:durableId="1663850623">
    <w:abstractNumId w:val="1"/>
  </w:num>
  <w:num w:numId="19" w16cid:durableId="1690832117">
    <w:abstractNumId w:val="38"/>
  </w:num>
  <w:num w:numId="20" w16cid:durableId="1014498368">
    <w:abstractNumId w:val="38"/>
  </w:num>
  <w:num w:numId="21" w16cid:durableId="6756964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5"/>
  </w:num>
  <w:num w:numId="23" w16cid:durableId="1298300558">
    <w:abstractNumId w:val="16"/>
  </w:num>
  <w:num w:numId="24" w16cid:durableId="676688734">
    <w:abstractNumId w:val="48"/>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4"/>
  </w:num>
  <w:num w:numId="31" w16cid:durableId="185487216">
    <w:abstractNumId w:val="58"/>
  </w:num>
  <w:num w:numId="32" w16cid:durableId="1117748611">
    <w:abstractNumId w:val="57"/>
  </w:num>
  <w:num w:numId="33" w16cid:durableId="1028943160">
    <w:abstractNumId w:val="69"/>
  </w:num>
  <w:num w:numId="34" w16cid:durableId="779832878">
    <w:abstractNumId w:val="62"/>
  </w:num>
  <w:num w:numId="35" w16cid:durableId="1657369461">
    <w:abstractNumId w:val="2"/>
  </w:num>
  <w:num w:numId="36" w16cid:durableId="1098864782">
    <w:abstractNumId w:val="24"/>
  </w:num>
  <w:num w:numId="37" w16cid:durableId="103817440">
    <w:abstractNumId w:val="66"/>
  </w:num>
  <w:num w:numId="38" w16cid:durableId="1573808472">
    <w:abstractNumId w:val="20"/>
  </w:num>
  <w:num w:numId="39" w16cid:durableId="1733427411">
    <w:abstractNumId w:val="39"/>
  </w:num>
  <w:num w:numId="40" w16cid:durableId="1179077506">
    <w:abstractNumId w:val="45"/>
  </w:num>
  <w:num w:numId="41" w16cid:durableId="546382782">
    <w:abstractNumId w:val="31"/>
  </w:num>
  <w:num w:numId="42" w16cid:durableId="474564424">
    <w:abstractNumId w:val="18"/>
  </w:num>
  <w:num w:numId="43" w16cid:durableId="1316453186">
    <w:abstractNumId w:val="10"/>
  </w:num>
  <w:num w:numId="44" w16cid:durableId="1934509500">
    <w:abstractNumId w:val="51"/>
  </w:num>
  <w:num w:numId="45" w16cid:durableId="1915123084">
    <w:abstractNumId w:val="28"/>
  </w:num>
  <w:num w:numId="46" w16cid:durableId="242296832">
    <w:abstractNumId w:val="47"/>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1"/>
  </w:num>
  <w:num w:numId="50" w16cid:durableId="1656641535">
    <w:abstractNumId w:val="40"/>
  </w:num>
  <w:num w:numId="51" w16cid:durableId="1394885338">
    <w:abstractNumId w:val="5"/>
  </w:num>
  <w:num w:numId="52" w16cid:durableId="431586154">
    <w:abstractNumId w:val="54"/>
  </w:num>
  <w:num w:numId="53" w16cid:durableId="1873423739">
    <w:abstractNumId w:val="63"/>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3"/>
  </w:num>
  <w:num w:numId="59" w16cid:durableId="202600681">
    <w:abstractNumId w:val="71"/>
  </w:num>
  <w:num w:numId="60" w16cid:durableId="920605103">
    <w:abstractNumId w:val="59"/>
  </w:num>
  <w:num w:numId="61" w16cid:durableId="476148632">
    <w:abstractNumId w:val="3"/>
  </w:num>
  <w:num w:numId="62" w16cid:durableId="957447502">
    <w:abstractNumId w:val="32"/>
  </w:num>
  <w:num w:numId="63" w16cid:durableId="1282763067">
    <w:abstractNumId w:val="42"/>
  </w:num>
  <w:num w:numId="64" w16cid:durableId="311641194">
    <w:abstractNumId w:val="52"/>
  </w:num>
  <w:num w:numId="65" w16cid:durableId="1513302455">
    <w:abstractNumId w:val="26"/>
  </w:num>
  <w:num w:numId="66" w16cid:durableId="649870280">
    <w:abstractNumId w:val="30"/>
  </w:num>
  <w:num w:numId="67" w16cid:durableId="1819566551">
    <w:abstractNumId w:val="50"/>
  </w:num>
  <w:num w:numId="68" w16cid:durableId="1838114908">
    <w:abstractNumId w:val="22"/>
  </w:num>
  <w:num w:numId="69" w16cid:durableId="1624995276">
    <w:abstractNumId w:val="60"/>
  </w:num>
  <w:num w:numId="70" w16cid:durableId="285507571">
    <w:abstractNumId w:val="34"/>
  </w:num>
  <w:num w:numId="71" w16cid:durableId="1139884430">
    <w:abstractNumId w:val="15"/>
  </w:num>
  <w:num w:numId="72" w16cid:durableId="1520198090">
    <w:abstractNumId w:val="12"/>
  </w:num>
  <w:num w:numId="73" w16cid:durableId="8979383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7"/>
  </w:num>
  <w:num w:numId="77" w16cid:durableId="776287759">
    <w:abstractNumId w:val="23"/>
  </w:num>
  <w:num w:numId="78" w16cid:durableId="1155606522">
    <w:abstractNumId w:val="46"/>
  </w:num>
  <w:num w:numId="79" w16cid:durableId="873270353">
    <w:abstractNumId w:val="70"/>
  </w:num>
  <w:num w:numId="80" w16cid:durableId="1525947188">
    <w:abstractNumId w:val="56"/>
  </w:num>
  <w:num w:numId="81" w16cid:durableId="140466932">
    <w:abstractNumId w:val="37"/>
  </w:num>
  <w:num w:numId="82" w16cid:durableId="373047896">
    <w:abstractNumId w:val="4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99B"/>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77C72"/>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679"/>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744"/>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5B09"/>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87C2E"/>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846"/>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8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4E2B"/>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53F"/>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3B34"/>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6A0E"/>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57E1"/>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4C5"/>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49D"/>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6E7F"/>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0498"/>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1A7"/>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769"/>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5A49"/>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46B"/>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1A2B"/>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A1C"/>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A4"/>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17A"/>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4E"/>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 w:type="character" w:customStyle="1" w:styleId="ypks7kbdpwfgdykd3qb9">
    <w:name w:val="ypks7kbdpwfgdykd3qb9"/>
    <w:basedOn w:val="DefaultParagraphFont"/>
    <w:rsid w:val="00991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3278</TotalTime>
  <Pages>90</Pages>
  <Words>20663</Words>
  <Characters>117780</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138167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1855</cp:revision>
  <cp:lastPrinted>2018-02-16T07:12:00Z</cp:lastPrinted>
  <dcterms:created xsi:type="dcterms:W3CDTF">2019-10-28T07:04:00Z</dcterms:created>
  <dcterms:modified xsi:type="dcterms:W3CDTF">2026-02-17T07:27:00Z</dcterms:modified>
</cp:coreProperties>
</file>